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A6241A" w14:textId="77777777" w:rsidR="00CE1A14" w:rsidRDefault="00CE1A14" w:rsidP="00C91344">
      <w:pPr>
        <w:jc w:val="right"/>
        <w:rPr>
          <w:rFonts w:ascii="Arial" w:hAnsi="Arial" w:cs="Arial"/>
          <w:b/>
        </w:rPr>
      </w:pPr>
    </w:p>
    <w:p w14:paraId="24C3F5FA" w14:textId="77777777" w:rsidR="00C91344" w:rsidRPr="006B5C12" w:rsidRDefault="00C91344" w:rsidP="00C91344">
      <w:pPr>
        <w:jc w:val="right"/>
        <w:rPr>
          <w:rFonts w:ascii="Arial" w:hAnsi="Arial" w:cs="Arial"/>
          <w:b/>
        </w:rPr>
      </w:pPr>
      <w:r w:rsidRPr="006B5C12">
        <w:rPr>
          <w:rFonts w:ascii="Arial" w:hAnsi="Arial" w:cs="Arial"/>
          <w:b/>
        </w:rPr>
        <w:t xml:space="preserve">Příloha č. </w:t>
      </w:r>
      <w:r>
        <w:rPr>
          <w:rFonts w:ascii="Arial" w:hAnsi="Arial" w:cs="Arial"/>
          <w:b/>
        </w:rPr>
        <w:t>8</w:t>
      </w:r>
      <w:r w:rsidRPr="006B5C12">
        <w:rPr>
          <w:rFonts w:ascii="Arial" w:hAnsi="Arial" w:cs="Arial"/>
          <w:b/>
        </w:rPr>
        <w:t xml:space="preserve"> Koncesní smlouvy</w:t>
      </w:r>
    </w:p>
    <w:p w14:paraId="0CC04D78" w14:textId="5B60591B" w:rsidR="00C91344" w:rsidRDefault="00C91344" w:rsidP="00C91344">
      <w:pPr>
        <w:jc w:val="both"/>
        <w:rPr>
          <w:rFonts w:ascii="Arial" w:hAnsi="Arial" w:cs="Arial"/>
          <w:b/>
          <w:sz w:val="28"/>
          <w:szCs w:val="28"/>
        </w:rPr>
      </w:pPr>
      <w:r w:rsidRPr="00C91344">
        <w:rPr>
          <w:rFonts w:ascii="Arial" w:hAnsi="Arial" w:cs="Arial"/>
          <w:b/>
          <w:sz w:val="28"/>
          <w:szCs w:val="28"/>
        </w:rPr>
        <w:t>Vzor roční zprávy o stavu provozovaného Vodohospodářského majetku</w:t>
      </w:r>
    </w:p>
    <w:p w14:paraId="442DCA73" w14:textId="77777777" w:rsidR="00217908" w:rsidRPr="006B5C12" w:rsidRDefault="00217908" w:rsidP="00C91344">
      <w:pPr>
        <w:jc w:val="both"/>
        <w:rPr>
          <w:rFonts w:ascii="Arial" w:hAnsi="Arial" w:cs="Arial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62"/>
      </w:tblGrid>
      <w:tr w:rsidR="00217908" w:rsidRPr="006E2174" w14:paraId="58A2DC01" w14:textId="77777777" w:rsidTr="000B2563">
        <w:trPr>
          <w:divId w:val="2008359492"/>
          <w:trHeight w:val="510"/>
        </w:trPr>
        <w:tc>
          <w:tcPr>
            <w:tcW w:w="9062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4868994F" w14:textId="77777777" w:rsidR="00217908" w:rsidRPr="006E2174" w:rsidRDefault="00217908" w:rsidP="00C33934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Položka</w:t>
            </w:r>
          </w:p>
        </w:tc>
      </w:tr>
      <w:tr w:rsidR="00217908" w:rsidRPr="006E2174" w14:paraId="3E5652E7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DAEEF3" w:themeFill="accent5" w:themeFillTint="33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ADF07B3" w14:textId="77777777" w:rsidR="00217908" w:rsidRPr="00C91344" w:rsidRDefault="00217908" w:rsidP="00C33934">
            <w:pPr>
              <w:pStyle w:val="Odstavecseseznamem"/>
              <w:numPr>
                <w:ilvl w:val="0"/>
                <w:numId w:val="1"/>
              </w:numPr>
              <w:spacing w:before="60" w:after="60" w:line="240" w:lineRule="auto"/>
              <w:rPr>
                <w:rFonts w:ascii="Helvetica" w:eastAsia="Times New Roman" w:hAnsi="Helvetica" w:cs="Arial"/>
                <w:b/>
                <w:bCs/>
                <w:caps/>
                <w:sz w:val="20"/>
                <w:szCs w:val="20"/>
                <w:lang w:eastAsia="cs-CZ"/>
              </w:rPr>
            </w:pPr>
            <w:r w:rsidRPr="00C91344">
              <w:rPr>
                <w:rFonts w:ascii="Helvetica" w:eastAsia="Times New Roman" w:hAnsi="Helvetica" w:cs="Arial"/>
                <w:b/>
                <w:bCs/>
                <w:caps/>
                <w:sz w:val="20"/>
                <w:szCs w:val="20"/>
                <w:lang w:eastAsia="cs-CZ"/>
              </w:rPr>
              <w:t>Úvod</w:t>
            </w:r>
          </w:p>
        </w:tc>
      </w:tr>
      <w:tr w:rsidR="00217908" w:rsidRPr="006E2174" w14:paraId="0AFCC35C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0B73B77" w14:textId="77777777" w:rsidR="00217908" w:rsidRPr="005644A9" w:rsidRDefault="00217908" w:rsidP="005644A9">
            <w:pPr>
              <w:spacing w:before="60" w:after="60" w:line="240" w:lineRule="auto"/>
              <w:ind w:left="142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644A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Provozovatel:</w:t>
            </w:r>
          </w:p>
        </w:tc>
      </w:tr>
      <w:tr w:rsidR="00217908" w:rsidRPr="006E2174" w14:paraId="181EB2C8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DDF6116" w14:textId="77777777" w:rsidR="00217908" w:rsidRPr="005644A9" w:rsidRDefault="00217908" w:rsidP="005644A9">
            <w:pPr>
              <w:spacing w:before="60" w:after="60" w:line="240" w:lineRule="auto"/>
              <w:ind w:left="142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644A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Adresa:</w:t>
            </w:r>
          </w:p>
        </w:tc>
      </w:tr>
      <w:tr w:rsidR="00217908" w:rsidRPr="006E2174" w14:paraId="1BF2AB7C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CBD6869" w14:textId="77777777" w:rsidR="00217908" w:rsidRPr="005644A9" w:rsidRDefault="00217908" w:rsidP="005644A9">
            <w:pPr>
              <w:spacing w:before="60" w:after="60" w:line="240" w:lineRule="auto"/>
              <w:ind w:left="142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644A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Datum vydání:</w:t>
            </w:r>
          </w:p>
        </w:tc>
      </w:tr>
      <w:tr w:rsidR="00217908" w:rsidRPr="006E2174" w14:paraId="51CA133F" w14:textId="77777777" w:rsidTr="000B2563">
        <w:trPr>
          <w:divId w:val="2008359492"/>
          <w:trHeight w:val="510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7A96846" w14:textId="77777777" w:rsidR="00217908" w:rsidRPr="00C91344" w:rsidRDefault="00217908" w:rsidP="00C33934">
            <w:pPr>
              <w:pStyle w:val="Odstavecseseznamem"/>
              <w:numPr>
                <w:ilvl w:val="1"/>
                <w:numId w:val="2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9134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Stručný popis smluvního vztahu mezi provozovatelem a vlastníkem jako správcem vodohospodářského majetku </w:t>
            </w:r>
          </w:p>
        </w:tc>
      </w:tr>
      <w:tr w:rsidR="00217908" w:rsidRPr="006E2174" w14:paraId="2964C6A1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05126C9" w14:textId="77777777" w:rsidR="00217908" w:rsidRPr="00C91344" w:rsidRDefault="00217908" w:rsidP="00C33934">
            <w:pPr>
              <w:pStyle w:val="Odstavecseseznamem"/>
              <w:numPr>
                <w:ilvl w:val="1"/>
                <w:numId w:val="2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9134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Stručný popis provozovaného majetku </w:t>
            </w:r>
          </w:p>
        </w:tc>
      </w:tr>
      <w:tr w:rsidR="00217908" w:rsidRPr="006E2174" w14:paraId="570108E4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A24E9AE" w14:textId="77777777" w:rsidR="00217908" w:rsidRPr="00C91344" w:rsidRDefault="00217908" w:rsidP="00C33934">
            <w:pPr>
              <w:pStyle w:val="Odstavecseseznamem"/>
              <w:numPr>
                <w:ilvl w:val="1"/>
                <w:numId w:val="2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9134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Majetková evidence </w:t>
            </w:r>
          </w:p>
        </w:tc>
      </w:tr>
      <w:tr w:rsidR="00217908" w:rsidRPr="006E2174" w14:paraId="47C350EA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DBEEBEB" w14:textId="77777777" w:rsidR="00217908" w:rsidRPr="00C91344" w:rsidRDefault="00217908" w:rsidP="00C33934">
            <w:pPr>
              <w:pStyle w:val="Odstavecseseznamem"/>
              <w:numPr>
                <w:ilvl w:val="1"/>
                <w:numId w:val="2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9134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Seznam platných provozních řádů</w:t>
            </w:r>
          </w:p>
        </w:tc>
      </w:tr>
      <w:tr w:rsidR="00217908" w:rsidRPr="006E2174" w14:paraId="30383658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A33070E" w14:textId="77777777" w:rsidR="00217908" w:rsidRPr="00C91344" w:rsidRDefault="00217908" w:rsidP="00C33934">
            <w:pPr>
              <w:pStyle w:val="Odstavecseseznamem"/>
              <w:numPr>
                <w:ilvl w:val="1"/>
                <w:numId w:val="2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9134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Počet platných výjimek na kvalitu pitné vody</w:t>
            </w:r>
          </w:p>
        </w:tc>
      </w:tr>
      <w:tr w:rsidR="00217908" w:rsidRPr="006E2174" w14:paraId="0A462FD3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90F1114" w14:textId="77777777" w:rsidR="00217908" w:rsidRPr="00C91344" w:rsidRDefault="00217908" w:rsidP="008A6286">
            <w:pPr>
              <w:pStyle w:val="Odstavecseseznamem"/>
              <w:numPr>
                <w:ilvl w:val="1"/>
                <w:numId w:val="2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9134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Seznam rozhodnutí o 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odběru povrchových vod</w:t>
            </w:r>
          </w:p>
        </w:tc>
      </w:tr>
      <w:tr w:rsidR="00217908" w:rsidRPr="006E2174" w14:paraId="3117D4BB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1A561FB" w14:textId="77777777" w:rsidR="00217908" w:rsidRPr="00C91344" w:rsidRDefault="00217908" w:rsidP="005644A9">
            <w:pPr>
              <w:pStyle w:val="Odstavecseseznamem"/>
              <w:numPr>
                <w:ilvl w:val="1"/>
                <w:numId w:val="2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9134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Seznam rozhodnutí o 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odběru podzemních vod</w:t>
            </w:r>
          </w:p>
        </w:tc>
      </w:tr>
      <w:tr w:rsidR="00217908" w:rsidRPr="006E2174" w14:paraId="4B92484F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DAEEF3" w:themeFill="accent5" w:themeFillTint="33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A48DBAD" w14:textId="77777777" w:rsidR="00217908" w:rsidRPr="006E2174" w:rsidRDefault="00217908" w:rsidP="00C33934">
            <w:pPr>
              <w:pStyle w:val="Odstavecseseznamem"/>
              <w:numPr>
                <w:ilvl w:val="0"/>
                <w:numId w:val="1"/>
              </w:num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6E2174">
              <w:rPr>
                <w:rFonts w:ascii="Helvetica" w:eastAsia="Times New Roman" w:hAnsi="Helvetica" w:cs="Arial"/>
                <w:b/>
                <w:bCs/>
                <w:caps/>
                <w:sz w:val="20"/>
                <w:szCs w:val="20"/>
                <w:lang w:eastAsia="cs-CZ"/>
              </w:rPr>
              <w:t>Služba dodávky pitné vody</w:t>
            </w:r>
          </w:p>
        </w:tc>
      </w:tr>
      <w:tr w:rsidR="00217908" w:rsidRPr="006E2174" w14:paraId="65FD292B" w14:textId="77777777" w:rsidTr="000B2563">
        <w:trPr>
          <w:divId w:val="2008359492"/>
          <w:trHeight w:val="255"/>
        </w:trPr>
        <w:tc>
          <w:tcPr>
            <w:tcW w:w="9062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5ECE56D" w14:textId="77777777" w:rsidR="00217908" w:rsidRPr="004A6763" w:rsidRDefault="00217908" w:rsidP="00C33934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A676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Zdroje vody</w:t>
            </w:r>
          </w:p>
        </w:tc>
      </w:tr>
      <w:tr w:rsidR="00217908" w:rsidRPr="006E2174" w14:paraId="7AB8B57F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C2150D4" w14:textId="77777777" w:rsidR="00217908" w:rsidRPr="006E2174" w:rsidRDefault="00217908" w:rsidP="00C33934">
            <w:pPr>
              <w:pStyle w:val="Odstavecseseznamem"/>
              <w:numPr>
                <w:ilvl w:val="2"/>
                <w:numId w:val="1"/>
              </w:numPr>
              <w:spacing w:before="60" w:after="60" w:line="240" w:lineRule="auto"/>
              <w:ind w:left="851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Popis zdroje pitné vody, kategorie zdroje pitné vody</w:t>
            </w:r>
          </w:p>
        </w:tc>
      </w:tr>
      <w:tr w:rsidR="00217908" w:rsidRPr="006E2174" w14:paraId="154139ED" w14:textId="77777777" w:rsidTr="000B2563">
        <w:trPr>
          <w:divId w:val="2008359492"/>
          <w:trHeight w:val="255"/>
        </w:trPr>
        <w:tc>
          <w:tcPr>
            <w:tcW w:w="9062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3B588F7" w14:textId="77777777" w:rsidR="00217908" w:rsidRPr="004A6763" w:rsidRDefault="00217908" w:rsidP="005644A9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Úpravny vody</w:t>
            </w:r>
          </w:p>
        </w:tc>
      </w:tr>
      <w:tr w:rsidR="00217908" w:rsidRPr="006E2174" w14:paraId="75963886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025803E1" w14:textId="77777777" w:rsidR="00217908" w:rsidRPr="006E2174" w:rsidRDefault="00217908" w:rsidP="005644A9">
            <w:pPr>
              <w:pStyle w:val="Odstavecseseznamem"/>
              <w:numPr>
                <w:ilvl w:val="2"/>
                <w:numId w:val="1"/>
              </w:numPr>
              <w:spacing w:before="60" w:after="60" w:line="240" w:lineRule="auto"/>
              <w:ind w:left="851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Popis 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linky úpravny vody (kategorie úpravny vody dle platné legislativy, návrhové parametry, provozní hodnoty – průtoky)</w:t>
            </w:r>
          </w:p>
        </w:tc>
      </w:tr>
      <w:tr w:rsidR="00217908" w:rsidRPr="006E2174" w14:paraId="78C177A1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38FE217" w14:textId="77777777" w:rsidR="00217908" w:rsidRPr="006E2174" w:rsidRDefault="00217908" w:rsidP="005644A9">
            <w:pPr>
              <w:pStyle w:val="Odstavecseseznamem"/>
              <w:numPr>
                <w:ilvl w:val="2"/>
                <w:numId w:val="1"/>
              </w:numPr>
              <w:spacing w:before="60" w:after="60" w:line="240" w:lineRule="auto"/>
              <w:ind w:left="851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Množství odebrané surové vody – m</w:t>
            </w:r>
            <w:r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cs-CZ"/>
              </w:rPr>
              <w:t>3</w:t>
            </w:r>
          </w:p>
        </w:tc>
      </w:tr>
      <w:tr w:rsidR="00217908" w:rsidRPr="006E2174" w14:paraId="5B409E2F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1174417" w14:textId="77777777" w:rsidR="00217908" w:rsidRDefault="00217908" w:rsidP="005632A0">
            <w:pPr>
              <w:pStyle w:val="Odstavecseseznamem"/>
              <w:numPr>
                <w:ilvl w:val="2"/>
                <w:numId w:val="1"/>
              </w:numPr>
              <w:spacing w:before="60" w:after="60" w:line="240" w:lineRule="auto"/>
              <w:ind w:left="851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Množství vyrobené upravené vody – m</w:t>
            </w:r>
            <w:r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cs-CZ"/>
              </w:rPr>
              <w:t>3</w:t>
            </w:r>
          </w:p>
        </w:tc>
      </w:tr>
      <w:tr w:rsidR="00022E78" w:rsidRPr="006E2174" w14:paraId="2273E753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E628EC8" w14:textId="77777777" w:rsidR="00022E78" w:rsidRDefault="00022E78" w:rsidP="00022E78">
            <w:pPr>
              <w:pStyle w:val="Odstavecseseznamem"/>
              <w:numPr>
                <w:ilvl w:val="2"/>
                <w:numId w:val="1"/>
              </w:numPr>
              <w:spacing w:before="60" w:after="60" w:line="240" w:lineRule="auto"/>
              <w:ind w:left="851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Spotřeba chemikálií na 1 m</w:t>
            </w:r>
            <w:r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cs-CZ"/>
              </w:rPr>
              <w:t xml:space="preserve">3 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upravené vody – kg/1 m</w:t>
            </w:r>
            <w:r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cs-CZ"/>
              </w:rPr>
              <w:t>3</w:t>
            </w:r>
          </w:p>
        </w:tc>
      </w:tr>
      <w:tr w:rsidR="00022E78" w:rsidRPr="006E2174" w14:paraId="457F2EDD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37E2CF9" w14:textId="77777777" w:rsidR="00022E78" w:rsidRDefault="00022E78" w:rsidP="00022E78">
            <w:pPr>
              <w:pStyle w:val="Odstavecseseznamem"/>
              <w:numPr>
                <w:ilvl w:val="2"/>
                <w:numId w:val="1"/>
              </w:numPr>
              <w:spacing w:before="60" w:after="60" w:line="240" w:lineRule="auto"/>
              <w:ind w:left="851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Podíl technologických vod na 1 m</w:t>
            </w:r>
            <w:r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cs-CZ"/>
              </w:rPr>
              <w:t xml:space="preserve">3 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upravené vody – m</w:t>
            </w:r>
            <w:r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cs-CZ"/>
              </w:rPr>
              <w:t>3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/1 m</w:t>
            </w:r>
            <w:r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cs-CZ"/>
              </w:rPr>
              <w:t>3</w:t>
            </w:r>
          </w:p>
        </w:tc>
      </w:tr>
      <w:tr w:rsidR="00022E78" w:rsidRPr="006E2174" w14:paraId="7663F1AB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B35BFA8" w14:textId="77777777" w:rsidR="00022E78" w:rsidRDefault="00022E78" w:rsidP="00022E78">
            <w:pPr>
              <w:pStyle w:val="Odstavecseseznamem"/>
              <w:numPr>
                <w:ilvl w:val="2"/>
                <w:numId w:val="1"/>
              </w:numPr>
              <w:spacing w:before="60" w:after="60" w:line="240" w:lineRule="auto"/>
              <w:ind w:left="851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Energetické nároky na 1 m</w:t>
            </w:r>
            <w:r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cs-CZ"/>
              </w:rPr>
              <w:t xml:space="preserve">3 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upravené vody – kW/1 m</w:t>
            </w:r>
            <w:r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cs-CZ"/>
              </w:rPr>
              <w:t>3</w:t>
            </w:r>
          </w:p>
        </w:tc>
      </w:tr>
      <w:tr w:rsidR="00022E78" w:rsidRPr="00516B54" w14:paraId="00B0AFCD" w14:textId="77777777" w:rsidTr="000B2563">
        <w:trPr>
          <w:divId w:val="2008359492"/>
          <w:trHeight w:val="255"/>
        </w:trPr>
        <w:tc>
          <w:tcPr>
            <w:tcW w:w="9062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33B332A" w14:textId="77777777" w:rsidR="00022E78" w:rsidRPr="006E2174" w:rsidRDefault="00022E78" w:rsidP="00022E78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Vodovodní síť</w:t>
            </w:r>
          </w:p>
        </w:tc>
      </w:tr>
      <w:tr w:rsidR="00022E78" w:rsidRPr="006E2174" w14:paraId="2942718A" w14:textId="77777777" w:rsidTr="000B2563">
        <w:trPr>
          <w:divId w:val="2008359492"/>
          <w:trHeight w:val="255"/>
        </w:trPr>
        <w:tc>
          <w:tcPr>
            <w:tcW w:w="9062" w:type="dxa"/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5550D56" w14:textId="77777777" w:rsidR="00022E78" w:rsidRPr="00516B54" w:rsidRDefault="00022E78" w:rsidP="00022E78">
            <w:pPr>
              <w:pStyle w:val="Odstavecseseznamem"/>
              <w:numPr>
                <w:ilvl w:val="2"/>
                <w:numId w:val="1"/>
              </w:numPr>
              <w:tabs>
                <w:tab w:val="left" w:pos="851"/>
              </w:tabs>
              <w:spacing w:before="60" w:after="60" w:line="240" w:lineRule="auto"/>
              <w:ind w:left="709" w:hanging="425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16B5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Stručný popis stávajícího stavu sítě</w:t>
            </w:r>
          </w:p>
        </w:tc>
      </w:tr>
      <w:tr w:rsidR="00022E78" w:rsidRPr="006E2174" w14:paraId="1756F4CB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50A8CF4" w14:textId="77777777" w:rsidR="00022E78" w:rsidRPr="00664279" w:rsidRDefault="00022E78" w:rsidP="00022E78">
            <w:pPr>
              <w:pStyle w:val="Odstavecseseznamem"/>
              <w:numPr>
                <w:ilvl w:val="0"/>
                <w:numId w:val="4"/>
              </w:numPr>
              <w:spacing w:before="60" w:after="60" w:line="240" w:lineRule="auto"/>
              <w:ind w:left="851" w:hanging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27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Celková délka vodovodní sítě, vývoj za poslední 3 roky – km</w:t>
            </w:r>
          </w:p>
        </w:tc>
      </w:tr>
      <w:tr w:rsidR="00022E78" w:rsidRPr="006E2174" w14:paraId="75E2F259" w14:textId="77777777" w:rsidTr="000B2563">
        <w:trPr>
          <w:divId w:val="2008359492"/>
          <w:trHeight w:val="510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DF9CE9C" w14:textId="77777777" w:rsidR="00022E78" w:rsidRPr="00664279" w:rsidRDefault="00022E78" w:rsidP="00022E78">
            <w:pPr>
              <w:pStyle w:val="Odstavecseseznamem"/>
              <w:numPr>
                <w:ilvl w:val="0"/>
                <w:numId w:val="4"/>
              </w:numPr>
              <w:spacing w:before="60" w:after="60" w:line="240" w:lineRule="auto"/>
              <w:ind w:left="851" w:hanging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27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Zastoupení použitých materiálů, vývoj za poslední 3 roky - % podíl hygienicky závadných materiálů </w:t>
            </w:r>
          </w:p>
        </w:tc>
      </w:tr>
      <w:tr w:rsidR="00022E78" w:rsidRPr="006E2174" w14:paraId="0574A55C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E7832FA" w14:textId="77777777" w:rsidR="00022E78" w:rsidRPr="00236059" w:rsidRDefault="00022E78" w:rsidP="00022E78">
            <w:pPr>
              <w:pStyle w:val="Odstavecseseznamem"/>
              <w:numPr>
                <w:ilvl w:val="0"/>
                <w:numId w:val="4"/>
              </w:numPr>
              <w:spacing w:before="60" w:after="60" w:line="240" w:lineRule="auto"/>
              <w:ind w:left="851" w:hanging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605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Zastoupení jednotlivých profilů, vývoj za poslední 3 roky - %</w:t>
            </w:r>
          </w:p>
        </w:tc>
      </w:tr>
      <w:tr w:rsidR="00022E78" w:rsidRPr="006E2174" w14:paraId="0F4BFCE0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6F87829" w14:textId="77777777" w:rsidR="00022E78" w:rsidRPr="00236059" w:rsidRDefault="00022E78" w:rsidP="00022E78">
            <w:pPr>
              <w:pStyle w:val="Odstavecseseznamem"/>
              <w:numPr>
                <w:ilvl w:val="0"/>
                <w:numId w:val="4"/>
              </w:numPr>
              <w:spacing w:before="60" w:after="60" w:line="240" w:lineRule="auto"/>
              <w:ind w:left="851" w:hanging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605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Stáří sítě - % (rozmezí intervalů 10 let), vývoj za poslední 3 roky</w:t>
            </w:r>
          </w:p>
        </w:tc>
      </w:tr>
      <w:tr w:rsidR="00022E78" w:rsidRPr="006E2174" w14:paraId="6AA195AE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130D305" w14:textId="77777777" w:rsidR="00022E78" w:rsidRPr="00236059" w:rsidRDefault="00022E78" w:rsidP="00022E78">
            <w:pPr>
              <w:pStyle w:val="Odstavecseseznamem"/>
              <w:numPr>
                <w:ilvl w:val="0"/>
                <w:numId w:val="4"/>
              </w:numPr>
              <w:spacing w:before="60" w:after="60" w:line="240" w:lineRule="auto"/>
              <w:ind w:left="851" w:hanging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605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Počet vodovodních přípojek a jejich celková délka, vývoj za poslední 3 roky</w:t>
            </w:r>
          </w:p>
        </w:tc>
      </w:tr>
      <w:tr w:rsidR="00022E78" w:rsidRPr="006E2174" w14:paraId="5A324655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3F83623" w14:textId="77777777" w:rsidR="00022E78" w:rsidRPr="00236059" w:rsidRDefault="00022E78" w:rsidP="00022E78">
            <w:pPr>
              <w:pStyle w:val="Odstavecseseznamem"/>
              <w:numPr>
                <w:ilvl w:val="0"/>
                <w:numId w:val="4"/>
              </w:numPr>
              <w:spacing w:before="60" w:after="60" w:line="240" w:lineRule="auto"/>
              <w:ind w:left="851" w:hanging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605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lastRenderedPageBreak/>
              <w:t xml:space="preserve">Počet </w:t>
            </w:r>
            <w:proofErr w:type="gramStart"/>
            <w:r w:rsidRPr="0023605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vodojemů - ks</w:t>
            </w:r>
            <w:proofErr w:type="gramEnd"/>
            <w:r w:rsidRPr="0023605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, názvy, kapacita</w:t>
            </w:r>
          </w:p>
        </w:tc>
      </w:tr>
      <w:tr w:rsidR="00022E78" w:rsidRPr="006E2174" w14:paraId="42E1B955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5C118B9" w14:textId="77777777" w:rsidR="00022E78" w:rsidRPr="00236059" w:rsidRDefault="00022E78" w:rsidP="00022E78">
            <w:pPr>
              <w:pStyle w:val="Odstavecseseznamem"/>
              <w:numPr>
                <w:ilvl w:val="0"/>
                <w:numId w:val="4"/>
              </w:numPr>
              <w:spacing w:before="60" w:after="60" w:line="240" w:lineRule="auto"/>
              <w:ind w:left="851" w:hanging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605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Počet a čerpacích stanic – ks, názvy</w:t>
            </w:r>
          </w:p>
        </w:tc>
      </w:tr>
      <w:tr w:rsidR="00022E78" w:rsidRPr="006E2174" w14:paraId="1093B2F9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88FD070" w14:textId="77777777" w:rsidR="00022E78" w:rsidRPr="00236059" w:rsidRDefault="00022E78" w:rsidP="00022E78">
            <w:pPr>
              <w:pStyle w:val="Odstavecseseznamem"/>
              <w:numPr>
                <w:ilvl w:val="0"/>
                <w:numId w:val="4"/>
              </w:numPr>
              <w:spacing w:before="60" w:after="60" w:line="240" w:lineRule="auto"/>
              <w:ind w:left="851" w:hanging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605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Zdržení vody ve vodovodní síti ve dnech</w:t>
            </w:r>
          </w:p>
        </w:tc>
      </w:tr>
      <w:tr w:rsidR="00022E78" w:rsidRPr="006E2174" w14:paraId="1A7539A8" w14:textId="77777777" w:rsidTr="000B2563">
        <w:trPr>
          <w:divId w:val="2008359492"/>
          <w:trHeight w:val="510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0D45A82B" w14:textId="77777777" w:rsidR="00022E78" w:rsidRPr="00236059" w:rsidRDefault="00022E78" w:rsidP="00022E78">
            <w:pPr>
              <w:pStyle w:val="Odstavecseseznamem"/>
              <w:numPr>
                <w:ilvl w:val="0"/>
                <w:numId w:val="4"/>
              </w:numPr>
              <w:spacing w:before="60" w:after="60" w:line="240" w:lineRule="auto"/>
              <w:ind w:left="851" w:hanging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605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Vyhodnocení poruchovosti vodovodní sítě a přípojek (počet poruch na 100 km sítě, počet poruch na přípojku)</w:t>
            </w:r>
          </w:p>
        </w:tc>
      </w:tr>
      <w:tr w:rsidR="00022E78" w:rsidRPr="006E2174" w14:paraId="1F698036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E31B07C" w14:textId="77777777" w:rsidR="00022E78" w:rsidRPr="00236059" w:rsidRDefault="00022E78" w:rsidP="00022E78">
            <w:pPr>
              <w:pStyle w:val="Odstavecseseznamem"/>
              <w:numPr>
                <w:ilvl w:val="0"/>
                <w:numId w:val="4"/>
              </w:numPr>
              <w:spacing w:before="60" w:after="60" w:line="240" w:lineRule="auto"/>
              <w:ind w:left="851" w:hanging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605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Celkový počet hydrantů</w:t>
            </w:r>
          </w:p>
        </w:tc>
      </w:tr>
      <w:tr w:rsidR="00022E78" w:rsidRPr="006E2174" w14:paraId="48D092C2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D68688B" w14:textId="77777777" w:rsidR="00022E78" w:rsidRPr="00236059" w:rsidRDefault="00022E78" w:rsidP="00022E78">
            <w:pPr>
              <w:pStyle w:val="Odstavecseseznamem"/>
              <w:numPr>
                <w:ilvl w:val="0"/>
                <w:numId w:val="4"/>
              </w:numPr>
              <w:spacing w:before="60" w:after="60" w:line="240" w:lineRule="auto"/>
              <w:ind w:left="851" w:hanging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605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Schéma sítě (na vyžádání vlastníka)</w:t>
            </w:r>
          </w:p>
        </w:tc>
      </w:tr>
      <w:tr w:rsidR="00022E78" w:rsidRPr="00516B54" w14:paraId="61BB3527" w14:textId="77777777" w:rsidTr="000B2563">
        <w:trPr>
          <w:divId w:val="2008359492"/>
          <w:trHeight w:val="255"/>
        </w:trPr>
        <w:tc>
          <w:tcPr>
            <w:tcW w:w="9062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049AE550" w14:textId="77777777" w:rsidR="00022E78" w:rsidRPr="006E2174" w:rsidRDefault="00022E78" w:rsidP="00022E78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Objekty na síti</w:t>
            </w:r>
          </w:p>
        </w:tc>
      </w:tr>
      <w:tr w:rsidR="00022E78" w:rsidRPr="00E31D6C" w14:paraId="228F5BB6" w14:textId="77777777" w:rsidTr="000B2563">
        <w:trPr>
          <w:divId w:val="2008359492"/>
          <w:trHeight w:val="255"/>
        </w:trPr>
        <w:tc>
          <w:tcPr>
            <w:tcW w:w="9062" w:type="dxa"/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5F30523" w14:textId="77777777" w:rsidR="00022E78" w:rsidRPr="00E31D6C" w:rsidRDefault="00022E78" w:rsidP="00022E78">
            <w:pPr>
              <w:pStyle w:val="Odstavecseseznamem"/>
              <w:numPr>
                <w:ilvl w:val="2"/>
                <w:numId w:val="1"/>
              </w:numPr>
              <w:tabs>
                <w:tab w:val="left" w:pos="851"/>
              </w:tabs>
              <w:spacing w:before="60" w:after="60" w:line="240" w:lineRule="auto"/>
              <w:ind w:left="709" w:hanging="425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31D6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Vodojemy</w:t>
            </w:r>
          </w:p>
        </w:tc>
      </w:tr>
      <w:tr w:rsidR="00022E78" w:rsidRPr="006E2174" w14:paraId="77AD31F5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0BE18A0" w14:textId="77777777" w:rsidR="00022E78" w:rsidRPr="006E2174" w:rsidRDefault="00022E78" w:rsidP="00022E78">
            <w:pPr>
              <w:pStyle w:val="Odstavecseseznamem"/>
              <w:numPr>
                <w:ilvl w:val="0"/>
                <w:numId w:val="5"/>
              </w:numPr>
              <w:spacing w:before="60" w:after="60" w:line="240" w:lineRule="auto"/>
              <w:ind w:left="851" w:hanging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Typ a účel vodojemu</w:t>
            </w:r>
          </w:p>
        </w:tc>
      </w:tr>
      <w:tr w:rsidR="00022E78" w:rsidRPr="006E2174" w14:paraId="0F8EC150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A6283C2" w14:textId="77777777" w:rsidR="00022E78" w:rsidRPr="006E2174" w:rsidRDefault="00022E78" w:rsidP="00022E78">
            <w:pPr>
              <w:pStyle w:val="Odstavecseseznamem"/>
              <w:numPr>
                <w:ilvl w:val="0"/>
                <w:numId w:val="5"/>
              </w:numPr>
              <w:spacing w:before="60" w:after="60" w:line="240" w:lineRule="auto"/>
              <w:ind w:left="851" w:hanging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Rozměry akumulačních nádrží, objem – m, m</w:t>
            </w:r>
            <w:r w:rsidRPr="006E2174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cs-CZ"/>
              </w:rPr>
              <w:t>3</w:t>
            </w:r>
          </w:p>
        </w:tc>
      </w:tr>
      <w:tr w:rsidR="00022E78" w:rsidRPr="006E2174" w14:paraId="3486C205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E2255C8" w14:textId="77777777" w:rsidR="00022E78" w:rsidRPr="006E2174" w:rsidRDefault="00022E78" w:rsidP="00022E78">
            <w:pPr>
              <w:pStyle w:val="Odstavecseseznamem"/>
              <w:numPr>
                <w:ilvl w:val="0"/>
                <w:numId w:val="5"/>
              </w:numPr>
              <w:spacing w:before="60" w:after="60" w:line="240" w:lineRule="auto"/>
              <w:ind w:left="851" w:hanging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Technický stav vodojemu</w:t>
            </w:r>
          </w:p>
        </w:tc>
      </w:tr>
      <w:tr w:rsidR="00022E78" w:rsidRPr="006E2174" w14:paraId="53C22541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0CE165B" w14:textId="77777777" w:rsidR="00022E78" w:rsidRPr="006E2174" w:rsidRDefault="00022E78" w:rsidP="00022E78">
            <w:pPr>
              <w:pStyle w:val="Odstavecseseznamem"/>
              <w:numPr>
                <w:ilvl w:val="0"/>
                <w:numId w:val="5"/>
              </w:numPr>
              <w:spacing w:before="60" w:after="60" w:line="240" w:lineRule="auto"/>
              <w:ind w:left="851" w:hanging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Poruchy – popis, počet</w:t>
            </w:r>
          </w:p>
        </w:tc>
      </w:tr>
      <w:tr w:rsidR="00022E78" w:rsidRPr="00E31D6C" w14:paraId="43BDCACA" w14:textId="77777777" w:rsidTr="000B2563">
        <w:trPr>
          <w:divId w:val="2008359492"/>
          <w:trHeight w:val="255"/>
        </w:trPr>
        <w:tc>
          <w:tcPr>
            <w:tcW w:w="9062" w:type="dxa"/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A1C1C02" w14:textId="77777777" w:rsidR="00022E78" w:rsidRPr="006E2174" w:rsidRDefault="00022E78" w:rsidP="00022E78">
            <w:pPr>
              <w:pStyle w:val="Odstavecseseznamem"/>
              <w:numPr>
                <w:ilvl w:val="2"/>
                <w:numId w:val="1"/>
              </w:numPr>
              <w:tabs>
                <w:tab w:val="left" w:pos="851"/>
              </w:tabs>
              <w:spacing w:before="60" w:after="60" w:line="240" w:lineRule="auto"/>
              <w:ind w:left="709" w:hanging="425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Čerpací stanice</w:t>
            </w:r>
          </w:p>
        </w:tc>
      </w:tr>
      <w:tr w:rsidR="00022E78" w:rsidRPr="006E2174" w14:paraId="39D3F7DA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31974B5" w14:textId="77777777" w:rsidR="00022E78" w:rsidRPr="00C6482D" w:rsidRDefault="00022E78" w:rsidP="00022E78">
            <w:pPr>
              <w:pStyle w:val="Odstavecseseznamem"/>
              <w:numPr>
                <w:ilvl w:val="0"/>
                <w:numId w:val="6"/>
              </w:numPr>
              <w:spacing w:before="60" w:after="60" w:line="240" w:lineRule="auto"/>
              <w:ind w:left="851" w:hanging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6482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Osazení a typ čerpadel</w:t>
            </w:r>
          </w:p>
        </w:tc>
      </w:tr>
      <w:tr w:rsidR="00664279" w:rsidRPr="00664279" w14:paraId="202E8FED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3D83E9D" w14:textId="77777777" w:rsidR="00022E78" w:rsidRPr="00664279" w:rsidRDefault="00022E78" w:rsidP="00022E78">
            <w:pPr>
              <w:pStyle w:val="Odstavecseseznamem"/>
              <w:numPr>
                <w:ilvl w:val="0"/>
                <w:numId w:val="6"/>
              </w:numPr>
              <w:spacing w:before="60" w:after="60" w:line="240" w:lineRule="auto"/>
              <w:ind w:left="851" w:hanging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27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Celkový jmenovitý výkon </w:t>
            </w:r>
            <w:proofErr w:type="gramStart"/>
            <w:r w:rsidRPr="0066427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čerpadel - m</w:t>
            </w:r>
            <w:r w:rsidRPr="00664279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cs-CZ"/>
              </w:rPr>
              <w:t>3</w:t>
            </w:r>
            <w:proofErr w:type="gramEnd"/>
            <w:r w:rsidRPr="0066427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/s</w:t>
            </w:r>
          </w:p>
        </w:tc>
      </w:tr>
      <w:tr w:rsidR="00664279" w:rsidRPr="00664279" w14:paraId="19C65FC2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5543909" w14:textId="77777777" w:rsidR="00022E78" w:rsidRPr="00664279" w:rsidRDefault="00022E78" w:rsidP="00022E78">
            <w:pPr>
              <w:pStyle w:val="Odstavecseseznamem"/>
              <w:numPr>
                <w:ilvl w:val="0"/>
                <w:numId w:val="6"/>
              </w:numPr>
              <w:spacing w:before="60" w:after="60" w:line="240" w:lineRule="auto"/>
              <w:ind w:left="851" w:hanging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27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Technický stav, počet poruch – popis, počet hodin, kdy nepracovaly</w:t>
            </w:r>
          </w:p>
        </w:tc>
      </w:tr>
      <w:tr w:rsidR="00664279" w:rsidRPr="00664279" w14:paraId="2B8E155D" w14:textId="77777777" w:rsidTr="000B2563">
        <w:trPr>
          <w:divId w:val="2008359492"/>
          <w:trHeight w:val="255"/>
        </w:trPr>
        <w:tc>
          <w:tcPr>
            <w:tcW w:w="9062" w:type="dxa"/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A5453AA" w14:textId="77777777" w:rsidR="00022E78" w:rsidRPr="00664279" w:rsidRDefault="00022E78" w:rsidP="00022E78">
            <w:pPr>
              <w:pStyle w:val="Odstavecseseznamem"/>
              <w:numPr>
                <w:ilvl w:val="2"/>
                <w:numId w:val="1"/>
              </w:numPr>
              <w:tabs>
                <w:tab w:val="left" w:pos="851"/>
              </w:tabs>
              <w:spacing w:before="60" w:after="60" w:line="240" w:lineRule="auto"/>
              <w:ind w:left="709" w:hanging="425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27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Armatury</w:t>
            </w:r>
          </w:p>
        </w:tc>
      </w:tr>
      <w:tr w:rsidR="00664279" w:rsidRPr="00664279" w14:paraId="111F0D6E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04D657AC" w14:textId="77777777" w:rsidR="00022E78" w:rsidRPr="00664279" w:rsidRDefault="00022E78" w:rsidP="00022E78">
            <w:pPr>
              <w:pStyle w:val="Odstavecseseznamem"/>
              <w:numPr>
                <w:ilvl w:val="0"/>
                <w:numId w:val="7"/>
              </w:numPr>
              <w:spacing w:before="60" w:after="60" w:line="240" w:lineRule="auto"/>
              <w:ind w:left="851" w:hanging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27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Počet odkalovacích odvzdušňovacích ventilů </w:t>
            </w:r>
          </w:p>
        </w:tc>
      </w:tr>
      <w:tr w:rsidR="00664279" w:rsidRPr="00664279" w14:paraId="2BF346DC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F52E2F7" w14:textId="77777777" w:rsidR="00022E78" w:rsidRPr="00664279" w:rsidRDefault="00022E78" w:rsidP="00022E78">
            <w:pPr>
              <w:pStyle w:val="Odstavecseseznamem"/>
              <w:numPr>
                <w:ilvl w:val="0"/>
                <w:numId w:val="7"/>
              </w:numPr>
              <w:spacing w:before="60" w:after="60" w:line="240" w:lineRule="auto"/>
              <w:ind w:left="851" w:hanging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27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Poruchy – počet, popis</w:t>
            </w:r>
          </w:p>
        </w:tc>
      </w:tr>
      <w:tr w:rsidR="00664279" w:rsidRPr="00664279" w14:paraId="1A65C21E" w14:textId="77777777" w:rsidTr="000B2563">
        <w:trPr>
          <w:divId w:val="2008359492"/>
          <w:trHeight w:val="255"/>
        </w:trPr>
        <w:tc>
          <w:tcPr>
            <w:tcW w:w="9062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EF22217" w14:textId="77777777" w:rsidR="00022E78" w:rsidRPr="00664279" w:rsidRDefault="00022E78" w:rsidP="00022E78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27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Odběratelé, měření, ztráty vody</w:t>
            </w:r>
          </w:p>
        </w:tc>
      </w:tr>
      <w:tr w:rsidR="00664279" w:rsidRPr="00664279" w14:paraId="75BD17DA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CD4ABC6" w14:textId="77777777" w:rsidR="00022E78" w:rsidRPr="00664279" w:rsidRDefault="00022E78" w:rsidP="00022E78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27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Celkový počet obyvatel bydlících v zásobovaném území</w:t>
            </w:r>
          </w:p>
        </w:tc>
      </w:tr>
      <w:tr w:rsidR="00664279" w:rsidRPr="00664279" w14:paraId="6E5FD3BB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248EE1E" w14:textId="77777777" w:rsidR="00022E78" w:rsidRPr="00664279" w:rsidRDefault="00022E78" w:rsidP="00022E78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27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Počet napojených obyvatel</w:t>
            </w:r>
          </w:p>
        </w:tc>
      </w:tr>
      <w:tr w:rsidR="00664279" w:rsidRPr="00664279" w14:paraId="72BBE0C4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D4A9861" w14:textId="77777777" w:rsidR="00022E78" w:rsidRPr="00664279" w:rsidRDefault="00022E78" w:rsidP="00022E78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27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Počet instalovaných vodoměrů u odběratelů</w:t>
            </w:r>
          </w:p>
        </w:tc>
      </w:tr>
      <w:tr w:rsidR="00664279" w:rsidRPr="00664279" w14:paraId="7DDE3FAE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CAABE5C" w14:textId="77777777" w:rsidR="00022E78" w:rsidRPr="00664279" w:rsidRDefault="00022E78" w:rsidP="00022E78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27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Počet vyměněných vodoměrů z důvodu lhůty kalibrace</w:t>
            </w:r>
          </w:p>
        </w:tc>
      </w:tr>
      <w:tr w:rsidR="00022E78" w:rsidRPr="006E2174" w14:paraId="1DA91A39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007E1029" w14:textId="77777777" w:rsidR="00022E78" w:rsidRPr="006E2174" w:rsidRDefault="00022E78" w:rsidP="00022E78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Počet uzavřených přípojek (trvale, dočasně)</w:t>
            </w:r>
          </w:p>
        </w:tc>
      </w:tr>
      <w:tr w:rsidR="00022E78" w:rsidRPr="006E2174" w14:paraId="35B497E9" w14:textId="77777777" w:rsidTr="000B2563">
        <w:trPr>
          <w:divId w:val="2008359492"/>
          <w:trHeight w:val="510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B5FC921" w14:textId="77777777" w:rsidR="00022E78" w:rsidRPr="006E2174" w:rsidRDefault="00022E78" w:rsidP="00022E78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Počet neměřených přípojek – dopočítávaných dle prováděcí vyhlášky k zákonu č. 274/2001 Sb., o vodovodech a kanalizacích pro veřejnou potřebu</w:t>
            </w:r>
          </w:p>
        </w:tc>
      </w:tr>
      <w:tr w:rsidR="00022E78" w:rsidRPr="00E31D6C" w14:paraId="0A725491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C349DD5" w14:textId="77777777" w:rsidR="00022E78" w:rsidRPr="006E2174" w:rsidRDefault="00022E78" w:rsidP="00022E78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Počet instalovaných zařízení k měření tlaku v systému</w:t>
            </w:r>
          </w:p>
        </w:tc>
      </w:tr>
      <w:tr w:rsidR="00022E78" w:rsidRPr="006E2174" w14:paraId="1E1FAA46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F22E4D0" w14:textId="77777777" w:rsidR="00022E78" w:rsidRPr="006E2174" w:rsidRDefault="00022E78" w:rsidP="00022E78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Počet instalovaných zařízení k měření úrovně hladiny v systému (trvale nebo dočasně)</w:t>
            </w:r>
          </w:p>
        </w:tc>
      </w:tr>
      <w:tr w:rsidR="00022E78" w:rsidRPr="006E2174" w14:paraId="1221D74C" w14:textId="77777777" w:rsidTr="000B2563">
        <w:trPr>
          <w:divId w:val="2008359492"/>
          <w:trHeight w:val="510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FD3F1DB" w14:textId="77777777" w:rsidR="00022E78" w:rsidRPr="006E2174" w:rsidRDefault="00022E78" w:rsidP="00022E78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Počet instalovaných on-line zařízení pro monitorování kvality vody v systému (trvale nebo dočasně)</w:t>
            </w:r>
          </w:p>
        </w:tc>
      </w:tr>
      <w:tr w:rsidR="00022E78" w:rsidRPr="006E2174" w14:paraId="7F6D3D83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74D2EF0" w14:textId="77777777" w:rsidR="00022E78" w:rsidRPr="006E2174" w:rsidRDefault="00022E78" w:rsidP="00022E78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Celkové množství vody převzaté, (vývoj za poslední 3 roky) - m</w:t>
            </w:r>
            <w:r w:rsidRPr="00E31D6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cs-CZ"/>
              </w:rPr>
              <w:t>3</w:t>
            </w:r>
          </w:p>
        </w:tc>
      </w:tr>
      <w:tr w:rsidR="00022E78" w:rsidRPr="006E2174" w14:paraId="6B06BEBC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CDDB750" w14:textId="77777777" w:rsidR="00022E78" w:rsidRPr="006E2174" w:rsidRDefault="00022E78" w:rsidP="00022E78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Celková voda k realizaci (VR), (vývoj za poslední 3 </w:t>
            </w:r>
            <w:proofErr w:type="gramStart"/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roky)  -</w:t>
            </w:r>
            <w:proofErr w:type="gramEnd"/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m</w:t>
            </w:r>
            <w:r w:rsidRPr="00E31D6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cs-CZ"/>
              </w:rPr>
              <w:t>3</w:t>
            </w:r>
          </w:p>
        </w:tc>
      </w:tr>
      <w:tr w:rsidR="00022E78" w:rsidRPr="006E2174" w14:paraId="45E5C847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CD02B30" w14:textId="77777777" w:rsidR="00022E78" w:rsidRPr="006E2174" w:rsidRDefault="00022E78" w:rsidP="00022E78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Objem vody fakturované (VF), (vývoj za poslední 3 </w:t>
            </w:r>
            <w:proofErr w:type="gramStart"/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roky)  -</w:t>
            </w:r>
            <w:proofErr w:type="gramEnd"/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m</w:t>
            </w:r>
            <w:r w:rsidRPr="00E31D6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cs-CZ"/>
              </w:rPr>
              <w:t>3</w:t>
            </w:r>
          </w:p>
        </w:tc>
      </w:tr>
      <w:tr w:rsidR="00022E78" w:rsidRPr="006E2174" w14:paraId="124D3A0E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B413837" w14:textId="77777777" w:rsidR="00022E78" w:rsidRPr="006E2174" w:rsidRDefault="00022E78" w:rsidP="00022E78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Objem vody nefakturované 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(VNF), (</w:t>
            </w: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vývoj za poslední 3 </w:t>
            </w:r>
            <w:proofErr w:type="gramStart"/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roky)  -</w:t>
            </w:r>
            <w:proofErr w:type="gramEnd"/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m</w:t>
            </w:r>
            <w:r w:rsidRPr="00E31D6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cs-CZ"/>
              </w:rPr>
              <w:t>3</w:t>
            </w:r>
          </w:p>
        </w:tc>
      </w:tr>
      <w:tr w:rsidR="00022E78" w:rsidRPr="006E2174" w14:paraId="2B14C6A0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7B8D978" w14:textId="77777777" w:rsidR="00022E78" w:rsidRPr="006E2174" w:rsidRDefault="00022E78" w:rsidP="00022E78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Ztráty vody (VNF/VR), množství, shrnutí důvodů, (vývoj za poslední 3 </w:t>
            </w:r>
            <w:proofErr w:type="gramStart"/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roky)  -</w:t>
            </w:r>
            <w:proofErr w:type="gramEnd"/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%</w:t>
            </w:r>
          </w:p>
        </w:tc>
      </w:tr>
      <w:tr w:rsidR="00022E78" w:rsidRPr="006E2174" w14:paraId="609EF072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714BD2B" w14:textId="77777777" w:rsidR="00022E78" w:rsidRPr="006E2174" w:rsidRDefault="00022E78" w:rsidP="00022E78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Výtěžnost sítě = VF (pitná)/celková délka sítě – m</w:t>
            </w:r>
            <w:r w:rsidRPr="00E31D6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cs-CZ"/>
              </w:rPr>
              <w:t>3</w:t>
            </w: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/km</w:t>
            </w:r>
          </w:p>
        </w:tc>
      </w:tr>
      <w:tr w:rsidR="00022E78" w:rsidRPr="006E2174" w14:paraId="15295DDD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C7B32BC" w14:textId="77777777" w:rsidR="00022E78" w:rsidRPr="006E2174" w:rsidRDefault="00022E78" w:rsidP="00022E78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spellStart"/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Napojenost</w:t>
            </w:r>
            <w:proofErr w:type="spellEnd"/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obyvatelstva (počet napojených obyvatel/délka sítě) – (obyv./km)</w:t>
            </w:r>
          </w:p>
        </w:tc>
      </w:tr>
      <w:tr w:rsidR="00022E78" w:rsidRPr="00E31D6C" w14:paraId="7384243F" w14:textId="77777777" w:rsidTr="000B2563">
        <w:trPr>
          <w:divId w:val="2008359492"/>
          <w:trHeight w:val="255"/>
        </w:trPr>
        <w:tc>
          <w:tcPr>
            <w:tcW w:w="9062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F02A4B9" w14:textId="77777777" w:rsidR="00022E78" w:rsidRPr="006E2174" w:rsidRDefault="00022E78" w:rsidP="00022E78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lastRenderedPageBreak/>
              <w:t>Provozní činnosti</w:t>
            </w:r>
          </w:p>
        </w:tc>
      </w:tr>
      <w:tr w:rsidR="00022E78" w:rsidRPr="006E2174" w14:paraId="1BD33061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F6F6B04" w14:textId="77777777" w:rsidR="00022E78" w:rsidRPr="006E2174" w:rsidRDefault="00022E78" w:rsidP="00022E78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Popis hlavních činností provozovatele, vliv investičních akcí vlastníka na provozování</w:t>
            </w:r>
          </w:p>
        </w:tc>
      </w:tr>
      <w:tr w:rsidR="00022E78" w:rsidRPr="006E2174" w14:paraId="546DE035" w14:textId="77777777" w:rsidTr="000B2563">
        <w:trPr>
          <w:divId w:val="2008359492"/>
          <w:trHeight w:val="510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0FF3C345" w14:textId="77777777" w:rsidR="00022E78" w:rsidRPr="006E2174" w:rsidRDefault="00022E78" w:rsidP="00022E78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Havárie – výčet vzniklých havárií, podklady ke každé havárii (lokalita, doba přerušení služby, příčina a způsob odstranění havárie)</w:t>
            </w:r>
          </w:p>
        </w:tc>
      </w:tr>
      <w:tr w:rsidR="00022E78" w:rsidRPr="006E2174" w14:paraId="47282346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63F2B2C" w14:textId="77777777" w:rsidR="00022E78" w:rsidRPr="006E2174" w:rsidRDefault="00022E78" w:rsidP="00022E78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Mimořádné stavy (náhradní zásobování – důvody, délka trvání)</w:t>
            </w:r>
          </w:p>
        </w:tc>
      </w:tr>
      <w:tr w:rsidR="00022E78" w:rsidRPr="006E2174" w14:paraId="5DC71B80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9DDFCBC" w14:textId="77777777" w:rsidR="00022E78" w:rsidRPr="006E2174" w:rsidRDefault="00022E78" w:rsidP="00022E78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Opatření vedoucí k zajištění kvality pitné vody</w:t>
            </w:r>
          </w:p>
        </w:tc>
      </w:tr>
      <w:tr w:rsidR="00664279" w:rsidRPr="00664279" w14:paraId="22BA9423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A76DBAF" w14:textId="77777777" w:rsidR="00022E78" w:rsidRPr="00664279" w:rsidRDefault="00022E78" w:rsidP="00022E78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27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Provozní investice – výše investice a na co vynaloženo</w:t>
            </w:r>
          </w:p>
        </w:tc>
      </w:tr>
      <w:tr w:rsidR="00664279" w:rsidRPr="00664279" w14:paraId="14E876ED" w14:textId="77777777" w:rsidTr="000B2563">
        <w:trPr>
          <w:divId w:val="2008359492"/>
          <w:trHeight w:val="255"/>
        </w:trPr>
        <w:tc>
          <w:tcPr>
            <w:tcW w:w="9062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A715737" w14:textId="77777777" w:rsidR="00022E78" w:rsidRPr="00664279" w:rsidRDefault="00022E78" w:rsidP="00022E78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27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Ekonomické údaje</w:t>
            </w:r>
          </w:p>
        </w:tc>
      </w:tr>
      <w:tr w:rsidR="00664279" w:rsidRPr="00664279" w14:paraId="452CC2B2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352710DB" w14:textId="77777777" w:rsidR="00022E78" w:rsidRPr="00664279" w:rsidRDefault="00022E78" w:rsidP="00022E78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27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Výše ceny pro </w:t>
            </w:r>
            <w:proofErr w:type="gramStart"/>
            <w:r w:rsidRPr="0066427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vodné - Kč</w:t>
            </w:r>
            <w:proofErr w:type="gramEnd"/>
            <w:r w:rsidRPr="0066427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/m</w:t>
            </w:r>
            <w:r w:rsidRPr="00664279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cs-CZ"/>
              </w:rPr>
              <w:t>3</w:t>
            </w:r>
          </w:p>
        </w:tc>
      </w:tr>
      <w:tr w:rsidR="00664279" w:rsidRPr="00664279" w14:paraId="2171C176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1361076" w14:textId="77777777" w:rsidR="00022E78" w:rsidRPr="00664279" w:rsidRDefault="00022E78" w:rsidP="00022E78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27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Vybrané vodné celkem - tis. Kč</w:t>
            </w:r>
          </w:p>
        </w:tc>
      </w:tr>
      <w:tr w:rsidR="00664279" w:rsidRPr="00664279" w14:paraId="68529658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417905B" w14:textId="77777777" w:rsidR="00022E78" w:rsidRPr="00664279" w:rsidRDefault="00022E78" w:rsidP="00022E78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27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Cena vody </w:t>
            </w:r>
            <w:proofErr w:type="gramStart"/>
            <w:r w:rsidRPr="0066427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převzaté - Kč</w:t>
            </w:r>
            <w:proofErr w:type="gramEnd"/>
            <w:r w:rsidRPr="0066427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/m</w:t>
            </w:r>
            <w:r w:rsidRPr="00664279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cs-CZ"/>
              </w:rPr>
              <w:t>3</w:t>
            </w:r>
          </w:p>
        </w:tc>
      </w:tr>
      <w:tr w:rsidR="00022E78" w:rsidRPr="006E2174" w14:paraId="48B2AB51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DAEEF3" w:themeFill="accent5" w:themeFillTint="33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0A4C953A" w14:textId="77777777" w:rsidR="00022E78" w:rsidRPr="006E2174" w:rsidRDefault="00022E78" w:rsidP="00022E78">
            <w:pPr>
              <w:pStyle w:val="Odstavecseseznamem"/>
              <w:numPr>
                <w:ilvl w:val="0"/>
                <w:numId w:val="1"/>
              </w:num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6E2174">
              <w:rPr>
                <w:rFonts w:ascii="Helvetica" w:eastAsia="Times New Roman" w:hAnsi="Helvetica" w:cs="Arial"/>
                <w:b/>
                <w:bCs/>
                <w:caps/>
                <w:sz w:val="20"/>
                <w:szCs w:val="20"/>
                <w:lang w:eastAsia="cs-CZ"/>
              </w:rPr>
              <w:t>Služby údržby a oprav</w:t>
            </w:r>
          </w:p>
        </w:tc>
      </w:tr>
      <w:tr w:rsidR="00022E78" w:rsidRPr="006E2174" w14:paraId="40E64D6D" w14:textId="77777777" w:rsidTr="000B2563">
        <w:trPr>
          <w:divId w:val="2008359492"/>
          <w:trHeight w:val="255"/>
        </w:trPr>
        <w:tc>
          <w:tcPr>
            <w:tcW w:w="9062" w:type="dxa"/>
            <w:tcBorders>
              <w:bottom w:val="single" w:sz="4" w:space="0" w:color="auto"/>
            </w:tcBorders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096329C1" w14:textId="77777777" w:rsidR="00022E78" w:rsidRPr="006E2174" w:rsidRDefault="00022E78" w:rsidP="00022E78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Údržba </w:t>
            </w:r>
          </w:p>
        </w:tc>
      </w:tr>
      <w:tr w:rsidR="00022E78" w:rsidRPr="006E2174" w14:paraId="60C34774" w14:textId="77777777" w:rsidTr="000B2563">
        <w:trPr>
          <w:divId w:val="2008359492"/>
          <w:trHeight w:val="255"/>
        </w:trPr>
        <w:tc>
          <w:tcPr>
            <w:tcW w:w="9062" w:type="dxa"/>
            <w:tcBorders>
              <w:bottom w:val="single" w:sz="4" w:space="0" w:color="auto"/>
            </w:tcBorders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076326B1" w14:textId="77777777" w:rsidR="00022E78" w:rsidRPr="00664279" w:rsidRDefault="00022E78" w:rsidP="00022E78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27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Úpravny vody</w:t>
            </w:r>
          </w:p>
        </w:tc>
      </w:tr>
      <w:tr w:rsidR="00022E78" w:rsidRPr="006E2174" w14:paraId="0B7E7C3D" w14:textId="77777777" w:rsidTr="000B2563">
        <w:trPr>
          <w:divId w:val="2008359492"/>
          <w:trHeight w:val="255"/>
        </w:trPr>
        <w:tc>
          <w:tcPr>
            <w:tcW w:w="9062" w:type="dxa"/>
            <w:shd w:val="clear" w:color="000000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E991AD6" w14:textId="77777777" w:rsidR="00022E78" w:rsidRPr="00664279" w:rsidRDefault="00022E78" w:rsidP="00022E78">
            <w:pPr>
              <w:pStyle w:val="Odstavecseseznamem"/>
              <w:numPr>
                <w:ilvl w:val="0"/>
                <w:numId w:val="40"/>
              </w:numPr>
              <w:spacing w:before="60" w:after="60" w:line="240" w:lineRule="auto"/>
              <w:ind w:left="993" w:hanging="426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27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Popis údržby provedené na úpravnách vody – primární stupeň, sekundární stupeň, chemické hospodářství, zdravotní zabezpečení, kalové hospodářství</w:t>
            </w:r>
          </w:p>
        </w:tc>
      </w:tr>
      <w:tr w:rsidR="00022E78" w:rsidRPr="006E2174" w14:paraId="195F359F" w14:textId="77777777" w:rsidTr="000B2563">
        <w:trPr>
          <w:divId w:val="2008359492"/>
          <w:trHeight w:val="255"/>
        </w:trPr>
        <w:tc>
          <w:tcPr>
            <w:tcW w:w="9062" w:type="dxa"/>
            <w:shd w:val="clear" w:color="000000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0E70EF67" w14:textId="77777777" w:rsidR="00022E78" w:rsidRPr="00664279" w:rsidRDefault="00022E78" w:rsidP="00022E78">
            <w:pPr>
              <w:pStyle w:val="Odstavecseseznamem"/>
              <w:numPr>
                <w:ilvl w:val="0"/>
                <w:numId w:val="40"/>
              </w:numPr>
              <w:spacing w:before="60" w:after="60" w:line="240" w:lineRule="auto"/>
              <w:ind w:left="993" w:hanging="426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27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Popis údržby prováděné na stavebních objektech úpraven vod</w:t>
            </w:r>
          </w:p>
        </w:tc>
      </w:tr>
      <w:tr w:rsidR="00022E78" w:rsidRPr="006E2174" w14:paraId="54921393" w14:textId="77777777" w:rsidTr="000B2563">
        <w:trPr>
          <w:divId w:val="2008359492"/>
          <w:trHeight w:val="255"/>
        </w:trPr>
        <w:tc>
          <w:tcPr>
            <w:tcW w:w="9062" w:type="dxa"/>
            <w:tcBorders>
              <w:bottom w:val="single" w:sz="4" w:space="0" w:color="auto"/>
            </w:tcBorders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498D0B4" w14:textId="77777777" w:rsidR="00022E78" w:rsidRPr="00664279" w:rsidRDefault="00022E78" w:rsidP="00022E78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27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Vodovodní síť</w:t>
            </w:r>
          </w:p>
        </w:tc>
      </w:tr>
      <w:tr w:rsidR="00022E78" w:rsidRPr="006E2174" w14:paraId="4770859C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FFFFFF" w:themeFill="background1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C30CE8C" w14:textId="6EDD402E" w:rsidR="00022E78" w:rsidRPr="00664279" w:rsidRDefault="00022E78" w:rsidP="00022E78">
            <w:pPr>
              <w:pStyle w:val="Odstavecseseznamem"/>
              <w:numPr>
                <w:ilvl w:val="0"/>
                <w:numId w:val="11"/>
              </w:numPr>
              <w:spacing w:before="60" w:after="60" w:line="240" w:lineRule="auto"/>
              <w:ind w:left="993" w:hanging="426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27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Popis údržby provedené na vodovodní síti</w:t>
            </w:r>
          </w:p>
        </w:tc>
      </w:tr>
      <w:tr w:rsidR="00022E78" w:rsidRPr="001774BB" w14:paraId="5C0EEE06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FFFFFF" w:themeFill="background1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6649759" w14:textId="688B0BA9" w:rsidR="00022E78" w:rsidRPr="00664279" w:rsidRDefault="00022E78" w:rsidP="00022E78">
            <w:pPr>
              <w:pStyle w:val="Odstavecseseznamem"/>
              <w:numPr>
                <w:ilvl w:val="0"/>
                <w:numId w:val="11"/>
              </w:numPr>
              <w:spacing w:before="60" w:after="60" w:line="240" w:lineRule="auto"/>
              <w:ind w:left="993" w:hanging="426"/>
              <w:outlineLvl w:val="0"/>
              <w:rPr>
                <w:rFonts w:ascii="Arial" w:eastAsia="Times New Roman" w:hAnsi="Arial" w:cs="Arial"/>
                <w:iCs/>
                <w:sz w:val="20"/>
                <w:szCs w:val="20"/>
                <w:lang w:eastAsia="cs-CZ"/>
              </w:rPr>
            </w:pPr>
            <w:r w:rsidRPr="00664279">
              <w:rPr>
                <w:rFonts w:ascii="Arial" w:eastAsia="Times New Roman" w:hAnsi="Arial" w:cs="Arial"/>
                <w:iCs/>
                <w:sz w:val="20"/>
                <w:szCs w:val="20"/>
                <w:lang w:eastAsia="cs-CZ"/>
              </w:rPr>
              <w:t>Popis údržby prováděné na stavebních objektech vodovodní sítě</w:t>
            </w:r>
          </w:p>
        </w:tc>
      </w:tr>
      <w:tr w:rsidR="00022E78" w:rsidRPr="006E2174" w:rsidDel="00664279" w14:paraId="74D0BE9B" w14:textId="4B4FD878" w:rsidTr="00A511DB">
        <w:trPr>
          <w:divId w:val="2008359492"/>
          <w:trHeight w:val="255"/>
          <w:del w:id="0" w:author="Frýbová Eva" w:date="2025-05-14T15:09:00Z" w16du:dateUtc="2025-05-14T13:09:00Z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3207969" w14:textId="10E8BAB8" w:rsidR="00022E78" w:rsidRPr="00664279" w:rsidDel="00664279" w:rsidRDefault="00022E78" w:rsidP="00022E78">
            <w:pPr>
              <w:pStyle w:val="Odstavecseseznamem"/>
              <w:numPr>
                <w:ilvl w:val="0"/>
                <w:numId w:val="11"/>
              </w:numPr>
              <w:spacing w:before="60" w:after="60" w:line="240" w:lineRule="auto"/>
              <w:ind w:left="993" w:hanging="426"/>
              <w:outlineLvl w:val="0"/>
              <w:rPr>
                <w:del w:id="1" w:author="Frýbová Eva" w:date="2025-05-14T15:09:00Z" w16du:dateUtc="2025-05-14T13:09:00Z"/>
                <w:rFonts w:ascii="Arial" w:eastAsia="Times New Roman" w:hAnsi="Arial" w:cs="Arial"/>
                <w:iCs/>
                <w:sz w:val="20"/>
                <w:szCs w:val="20"/>
                <w:lang w:eastAsia="cs-CZ"/>
              </w:rPr>
            </w:pPr>
            <w:del w:id="2" w:author="Frýbová Eva" w:date="2025-02-26T10:34:00Z" w16du:dateUtc="2025-02-26T09:34:00Z">
              <w:r w:rsidRPr="00664279" w:rsidDel="00A511DB">
                <w:rPr>
                  <w:rFonts w:ascii="Arial" w:eastAsia="Times New Roman" w:hAnsi="Arial" w:cs="Arial"/>
                  <w:iCs/>
                  <w:sz w:val="20"/>
                  <w:szCs w:val="20"/>
                  <w:lang w:eastAsia="cs-CZ"/>
                </w:rPr>
                <w:delText>Počet kalibrací zařízení k měření úrovně hladiny během hodnoceného období</w:delText>
              </w:r>
            </w:del>
          </w:p>
        </w:tc>
      </w:tr>
      <w:tr w:rsidR="00022E78" w:rsidRPr="006E2174" w:rsidDel="00664279" w14:paraId="141C7DF6" w14:textId="45F4C30A" w:rsidTr="00A511DB">
        <w:trPr>
          <w:divId w:val="2008359492"/>
          <w:trHeight w:val="255"/>
          <w:del w:id="3" w:author="Frýbová Eva" w:date="2025-05-14T15:09:00Z" w16du:dateUtc="2025-05-14T13:09:00Z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72D319B" w14:textId="51305334" w:rsidR="00022E78" w:rsidRPr="00664279" w:rsidDel="00664279" w:rsidRDefault="00022E78" w:rsidP="00022E78">
            <w:pPr>
              <w:pStyle w:val="Odstavecseseznamem"/>
              <w:numPr>
                <w:ilvl w:val="0"/>
                <w:numId w:val="11"/>
              </w:numPr>
              <w:spacing w:before="60" w:after="60" w:line="240" w:lineRule="auto"/>
              <w:ind w:left="993" w:hanging="426"/>
              <w:outlineLvl w:val="0"/>
              <w:rPr>
                <w:del w:id="4" w:author="Frýbová Eva" w:date="2025-05-14T15:09:00Z" w16du:dateUtc="2025-05-14T13:09:00Z"/>
                <w:rFonts w:ascii="Arial" w:eastAsia="Times New Roman" w:hAnsi="Arial" w:cs="Arial"/>
                <w:iCs/>
                <w:sz w:val="20"/>
                <w:szCs w:val="20"/>
                <w:lang w:eastAsia="cs-CZ"/>
              </w:rPr>
            </w:pPr>
            <w:del w:id="5" w:author="Frýbová Eva" w:date="2025-02-26T10:34:00Z" w16du:dateUtc="2025-02-26T09:34:00Z">
              <w:r w:rsidRPr="00664279" w:rsidDel="00A511DB">
                <w:rPr>
                  <w:rFonts w:ascii="Arial" w:eastAsia="Times New Roman" w:hAnsi="Arial" w:cs="Arial"/>
                  <w:iCs/>
                  <w:sz w:val="20"/>
                  <w:szCs w:val="20"/>
                  <w:lang w:eastAsia="cs-CZ"/>
                </w:rPr>
                <w:delText>Počet kalibrací on-line zařízení pro monitorování kvality vody během hodnoceného období</w:delText>
              </w:r>
            </w:del>
          </w:p>
        </w:tc>
      </w:tr>
      <w:tr w:rsidR="00022E78" w:rsidRPr="006E2174" w14:paraId="7162E05B" w14:textId="77777777" w:rsidTr="000B2563">
        <w:trPr>
          <w:divId w:val="2008359492"/>
          <w:trHeight w:val="255"/>
        </w:trPr>
        <w:tc>
          <w:tcPr>
            <w:tcW w:w="9062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293E97E" w14:textId="00F519E4" w:rsidR="00022E78" w:rsidRPr="00664279" w:rsidRDefault="00022E78" w:rsidP="00022E78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27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Opravy</w:t>
            </w:r>
            <w:ins w:id="6" w:author="Frýbová Eva" w:date="2025-02-26T10:38:00Z" w16du:dateUtc="2025-02-26T09:38:00Z">
              <w:r w:rsidR="00A511DB" w:rsidRPr="00664279">
                <w:rPr>
                  <w:rFonts w:ascii="Arial" w:eastAsia="Times New Roman" w:hAnsi="Arial" w:cs="Arial"/>
                  <w:sz w:val="20"/>
                  <w:szCs w:val="20"/>
                  <w:lang w:eastAsia="cs-CZ"/>
                </w:rPr>
                <w:t xml:space="preserve"> provádě</w:t>
              </w:r>
            </w:ins>
            <w:ins w:id="7" w:author="Frýbová Eva" w:date="2025-02-26T10:39:00Z" w16du:dateUtc="2025-02-26T09:39:00Z">
              <w:r w:rsidR="00A511DB" w:rsidRPr="00664279">
                <w:rPr>
                  <w:rFonts w:ascii="Arial" w:eastAsia="Times New Roman" w:hAnsi="Arial" w:cs="Arial"/>
                  <w:sz w:val="20"/>
                  <w:szCs w:val="20"/>
                  <w:lang w:eastAsia="cs-CZ"/>
                </w:rPr>
                <w:t>né provozovatelem z provozních nákladů</w:t>
              </w:r>
            </w:ins>
          </w:p>
        </w:tc>
      </w:tr>
      <w:tr w:rsidR="00022E78" w:rsidRPr="006E2174" w14:paraId="595D31A6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945ED14" w14:textId="59A6F27B" w:rsidR="00022E78" w:rsidRPr="00664279" w:rsidRDefault="00022E78" w:rsidP="00022E78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27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Jmenovitý seznam všech oprav (nad </w:t>
            </w:r>
            <w:ins w:id="8" w:author="Frýbová Eva" w:date="2025-02-26T10:37:00Z" w16du:dateUtc="2025-02-26T09:37:00Z">
              <w:r w:rsidR="00A511DB" w:rsidRPr="00664279">
                <w:rPr>
                  <w:rFonts w:ascii="Arial" w:eastAsia="Times New Roman" w:hAnsi="Arial" w:cs="Arial"/>
                  <w:sz w:val="20"/>
                  <w:szCs w:val="20"/>
                  <w:lang w:eastAsia="cs-CZ"/>
                </w:rPr>
                <w:t>100</w:t>
              </w:r>
            </w:ins>
            <w:del w:id="9" w:author="Frýbová Eva" w:date="2025-02-26T10:37:00Z" w16du:dateUtc="2025-02-26T09:37:00Z">
              <w:r w:rsidRPr="00664279" w:rsidDel="00A511DB">
                <w:rPr>
                  <w:rFonts w:ascii="Arial" w:eastAsia="Times New Roman" w:hAnsi="Arial" w:cs="Arial"/>
                  <w:sz w:val="20"/>
                  <w:szCs w:val="20"/>
                  <w:lang w:eastAsia="cs-CZ"/>
                </w:rPr>
                <w:delText>50</w:delText>
              </w:r>
            </w:del>
            <w:r w:rsidRPr="0066427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tis. Kč) provedených na úpravnách vody, </w:t>
            </w:r>
            <w:proofErr w:type="gramStart"/>
            <w:r w:rsidRPr="0066427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celkem - výše</w:t>
            </w:r>
            <w:proofErr w:type="gramEnd"/>
            <w:r w:rsidRPr="0066427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nákladů, doba trvání</w:t>
            </w:r>
          </w:p>
        </w:tc>
      </w:tr>
      <w:tr w:rsidR="00022E78" w:rsidRPr="006E2174" w14:paraId="0B66BF00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AC75077" w14:textId="569BD77D" w:rsidR="00022E78" w:rsidRPr="00664279" w:rsidRDefault="00022E78" w:rsidP="00022E78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27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Jmenovitý seznam všech oprav na vodovodní síti včetně přípojek (nad </w:t>
            </w:r>
            <w:ins w:id="10" w:author="Frýbová Eva" w:date="2025-02-26T10:37:00Z" w16du:dateUtc="2025-02-26T09:37:00Z">
              <w:r w:rsidR="00A511DB" w:rsidRPr="00664279">
                <w:rPr>
                  <w:rFonts w:ascii="Arial" w:eastAsia="Times New Roman" w:hAnsi="Arial" w:cs="Arial"/>
                  <w:sz w:val="20"/>
                  <w:szCs w:val="20"/>
                  <w:lang w:eastAsia="cs-CZ"/>
                </w:rPr>
                <w:t>1</w:t>
              </w:r>
            </w:ins>
            <w:ins w:id="11" w:author="Frýbová Eva" w:date="2025-02-26T10:38:00Z" w16du:dateUtc="2025-02-26T09:38:00Z">
              <w:r w:rsidR="00A511DB" w:rsidRPr="00664279">
                <w:rPr>
                  <w:rFonts w:ascii="Arial" w:eastAsia="Times New Roman" w:hAnsi="Arial" w:cs="Arial"/>
                  <w:sz w:val="20"/>
                  <w:szCs w:val="20"/>
                  <w:lang w:eastAsia="cs-CZ"/>
                </w:rPr>
                <w:t>00</w:t>
              </w:r>
            </w:ins>
            <w:del w:id="12" w:author="Frýbová Eva" w:date="2025-02-26T10:38:00Z" w16du:dateUtc="2025-02-26T09:38:00Z">
              <w:r w:rsidRPr="00664279" w:rsidDel="00A511DB">
                <w:rPr>
                  <w:rFonts w:ascii="Arial" w:eastAsia="Times New Roman" w:hAnsi="Arial" w:cs="Arial"/>
                  <w:sz w:val="20"/>
                  <w:szCs w:val="20"/>
                  <w:lang w:eastAsia="cs-CZ"/>
                </w:rPr>
                <w:delText>50</w:delText>
              </w:r>
            </w:del>
            <w:r w:rsidRPr="0066427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tis. Kč), </w:t>
            </w:r>
            <w:proofErr w:type="gramStart"/>
            <w:r w:rsidRPr="0066427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celkem - výše</w:t>
            </w:r>
            <w:proofErr w:type="gramEnd"/>
            <w:r w:rsidRPr="0066427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nákladů, doba trvání </w:t>
            </w:r>
          </w:p>
        </w:tc>
      </w:tr>
      <w:tr w:rsidR="00022E78" w:rsidRPr="006E2174" w:rsidDel="00664279" w14:paraId="4423D121" w14:textId="22962A63" w:rsidTr="000B2563">
        <w:trPr>
          <w:divId w:val="2008359492"/>
          <w:trHeight w:val="255"/>
          <w:del w:id="13" w:author="Frýbová Eva" w:date="2025-05-14T15:09:00Z" w16du:dateUtc="2025-05-14T13:09:00Z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746A26A" w14:textId="3839F5C4" w:rsidR="00022E78" w:rsidRPr="00664279" w:rsidDel="00664279" w:rsidRDefault="00022E78" w:rsidP="00022E78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del w:id="14" w:author="Frýbová Eva" w:date="2025-05-14T15:09:00Z" w16du:dateUtc="2025-05-14T13:09:00Z"/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del w:id="15" w:author="Frýbová Eva" w:date="2025-02-26T10:37:00Z" w16du:dateUtc="2025-02-26T09:37:00Z">
              <w:r w:rsidRPr="00664279" w:rsidDel="00A511DB">
                <w:rPr>
                  <w:rFonts w:ascii="Arial" w:eastAsia="Times New Roman" w:hAnsi="Arial" w:cs="Arial"/>
                  <w:sz w:val="20"/>
                  <w:szCs w:val="20"/>
                  <w:lang w:eastAsia="cs-CZ"/>
                </w:rPr>
                <w:delText>Průměrná délka opravy na vodovodní síti – hod.</w:delText>
              </w:r>
            </w:del>
          </w:p>
        </w:tc>
      </w:tr>
      <w:tr w:rsidR="00022E78" w:rsidRPr="006E2174" w14:paraId="07AA216D" w14:textId="77777777" w:rsidTr="000B2563">
        <w:trPr>
          <w:divId w:val="2008359492"/>
          <w:trHeight w:val="510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E6398F8" w14:textId="7CCE3861" w:rsidR="00022E78" w:rsidRPr="00664279" w:rsidRDefault="00022E78" w:rsidP="00022E78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27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Jmenovitý seznam všech oprav na vodojemech (nad </w:t>
            </w:r>
            <w:ins w:id="16" w:author="Frýbová Eva" w:date="2025-02-26T10:38:00Z" w16du:dateUtc="2025-02-26T09:38:00Z">
              <w:r w:rsidR="00A511DB" w:rsidRPr="00664279">
                <w:rPr>
                  <w:rFonts w:ascii="Arial" w:eastAsia="Times New Roman" w:hAnsi="Arial" w:cs="Arial"/>
                  <w:sz w:val="20"/>
                  <w:szCs w:val="20"/>
                  <w:lang w:eastAsia="cs-CZ"/>
                </w:rPr>
                <w:t>100</w:t>
              </w:r>
            </w:ins>
            <w:del w:id="17" w:author="Frýbová Eva" w:date="2025-02-26T10:38:00Z" w16du:dateUtc="2025-02-26T09:38:00Z">
              <w:r w:rsidRPr="00664279" w:rsidDel="00A511DB">
                <w:rPr>
                  <w:rFonts w:ascii="Arial" w:eastAsia="Times New Roman" w:hAnsi="Arial" w:cs="Arial"/>
                  <w:sz w:val="20"/>
                  <w:szCs w:val="20"/>
                  <w:lang w:eastAsia="cs-CZ"/>
                </w:rPr>
                <w:delText>50</w:delText>
              </w:r>
            </w:del>
            <w:r w:rsidRPr="0066427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tis. Kč), </w:t>
            </w:r>
            <w:proofErr w:type="gramStart"/>
            <w:r w:rsidRPr="0066427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celkem - výše</w:t>
            </w:r>
            <w:proofErr w:type="gramEnd"/>
            <w:r w:rsidRPr="0066427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nákladů, doba trvání </w:t>
            </w:r>
          </w:p>
        </w:tc>
      </w:tr>
      <w:tr w:rsidR="00022E78" w:rsidRPr="00E6370D" w14:paraId="77BF5CEA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DAEEF3" w:themeFill="accent5" w:themeFillTint="33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9FD2A89" w14:textId="77777777" w:rsidR="00022E78" w:rsidRPr="006E2174" w:rsidRDefault="00022E78" w:rsidP="00022E78">
            <w:pPr>
              <w:pStyle w:val="Odstavecseseznamem"/>
              <w:numPr>
                <w:ilvl w:val="0"/>
                <w:numId w:val="1"/>
              </w:numPr>
              <w:spacing w:before="60" w:after="60" w:line="240" w:lineRule="auto"/>
              <w:rPr>
                <w:rFonts w:ascii="Helvetica" w:eastAsia="Times New Roman" w:hAnsi="Helvetica" w:cs="Arial"/>
                <w:b/>
                <w:bCs/>
                <w:caps/>
                <w:sz w:val="20"/>
                <w:szCs w:val="20"/>
                <w:lang w:eastAsia="cs-CZ"/>
              </w:rPr>
            </w:pPr>
            <w:r w:rsidRPr="006E2174">
              <w:rPr>
                <w:rFonts w:ascii="Helvetica" w:eastAsia="Times New Roman" w:hAnsi="Helvetica" w:cs="Arial"/>
                <w:b/>
                <w:bCs/>
                <w:caps/>
                <w:sz w:val="20"/>
                <w:szCs w:val="20"/>
                <w:lang w:eastAsia="cs-CZ"/>
              </w:rPr>
              <w:t>Služby servisu odběratelům</w:t>
            </w:r>
          </w:p>
        </w:tc>
      </w:tr>
      <w:tr w:rsidR="00022E78" w:rsidRPr="006E2174" w14:paraId="204DB937" w14:textId="77777777" w:rsidTr="000B2563">
        <w:trPr>
          <w:divId w:val="2008359492"/>
          <w:trHeight w:val="510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035C817C" w14:textId="77777777" w:rsidR="00022E78" w:rsidRPr="006E2174" w:rsidRDefault="00022E78" w:rsidP="00022E78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Popis způsobu zavedení služby servisu odběratelům – zákaznické centrum, call centrum, informační systém stížností</w:t>
            </w:r>
          </w:p>
        </w:tc>
      </w:tr>
      <w:tr w:rsidR="00022E78" w:rsidRPr="006E2174" w14:paraId="22A79D74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0C735D1" w14:textId="77777777" w:rsidR="00022E78" w:rsidRPr="006E2174" w:rsidRDefault="00022E78" w:rsidP="00022E78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Celkový počet stížností veřejnosti, statistika dle obsahu stížnosti a doby vyřízení stížnosti</w:t>
            </w:r>
          </w:p>
        </w:tc>
      </w:tr>
      <w:tr w:rsidR="00022E78" w:rsidRPr="006E2174" w:rsidDel="00664279" w14:paraId="4DBECE6E" w14:textId="77C218A8" w:rsidTr="006004C6">
        <w:trPr>
          <w:divId w:val="2008359492"/>
          <w:trHeight w:val="510"/>
          <w:del w:id="18" w:author="Frýbová Eva" w:date="2025-05-14T15:09:00Z" w16du:dateUtc="2025-05-14T13:09:00Z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389674E" w14:textId="2635C48D" w:rsidR="00022E78" w:rsidRPr="009D798C" w:rsidDel="00664279" w:rsidRDefault="00022E78" w:rsidP="00022E78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del w:id="19" w:author="Frýbová Eva" w:date="2025-05-14T15:09:00Z" w16du:dateUtc="2025-05-14T13:09:00Z"/>
                <w:rFonts w:ascii="Arial" w:eastAsia="Times New Roman" w:hAnsi="Arial" w:cs="Arial"/>
                <w:color w:val="FF0000"/>
                <w:sz w:val="20"/>
                <w:szCs w:val="20"/>
                <w:lang w:eastAsia="cs-CZ"/>
              </w:rPr>
            </w:pPr>
            <w:del w:id="20" w:author="Frýbová Eva" w:date="2025-02-26T09:55:00Z" w16du:dateUtc="2025-02-26T08:55:00Z">
              <w:r w:rsidRPr="009D798C" w:rsidDel="006004C6">
                <w:rPr>
                  <w:rFonts w:ascii="Arial" w:eastAsia="Times New Roman" w:hAnsi="Arial" w:cs="Arial"/>
                  <w:color w:val="FF0000"/>
                  <w:sz w:val="20"/>
                  <w:szCs w:val="20"/>
                  <w:lang w:eastAsia="cs-CZ"/>
                </w:rPr>
                <w:delText>Celkový počet stížností veřejnosti souvisejících s provozem vodovodní sítě (senzorické vlastnosti vody, tlak vody, kvalita vody)</w:delText>
              </w:r>
            </w:del>
          </w:p>
        </w:tc>
      </w:tr>
      <w:tr w:rsidR="00022E78" w:rsidRPr="006E2174" w:rsidDel="00664279" w14:paraId="69DDBE72" w14:textId="5ABCA334" w:rsidTr="006004C6">
        <w:trPr>
          <w:divId w:val="2008359492"/>
          <w:trHeight w:val="255"/>
          <w:del w:id="21" w:author="Frýbová Eva" w:date="2025-05-14T15:09:00Z" w16du:dateUtc="2025-05-14T13:09:00Z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23EC02B" w14:textId="6C38D127" w:rsidR="00022E78" w:rsidRPr="009D798C" w:rsidDel="00664279" w:rsidRDefault="00022E78" w:rsidP="00022E78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del w:id="22" w:author="Frýbová Eva" w:date="2025-05-14T15:09:00Z" w16du:dateUtc="2025-05-14T13:09:00Z"/>
                <w:rFonts w:ascii="Arial" w:eastAsia="Times New Roman" w:hAnsi="Arial" w:cs="Arial"/>
                <w:color w:val="FF0000"/>
                <w:sz w:val="20"/>
                <w:szCs w:val="20"/>
                <w:lang w:eastAsia="cs-CZ"/>
              </w:rPr>
            </w:pPr>
            <w:del w:id="23" w:author="Frýbová Eva" w:date="2025-02-26T09:55:00Z" w16du:dateUtc="2025-02-26T08:55:00Z">
              <w:r w:rsidRPr="009D798C" w:rsidDel="006004C6">
                <w:rPr>
                  <w:rFonts w:ascii="Arial" w:eastAsia="Times New Roman" w:hAnsi="Arial" w:cs="Arial"/>
                  <w:color w:val="FF0000"/>
                  <w:sz w:val="20"/>
                  <w:szCs w:val="20"/>
                  <w:lang w:eastAsia="cs-CZ"/>
                </w:rPr>
                <w:delText>Celkový počet stížností na nesprávnou fakturaci</w:delText>
              </w:r>
            </w:del>
          </w:p>
        </w:tc>
      </w:tr>
      <w:tr w:rsidR="00022E78" w:rsidRPr="006E2174" w14:paraId="4C3BD3EB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DAEEF3" w:themeFill="accent5" w:themeFillTint="33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ADFFD6B" w14:textId="77777777" w:rsidR="00022E78" w:rsidRPr="006E2174" w:rsidRDefault="00022E78" w:rsidP="00022E78">
            <w:pPr>
              <w:pStyle w:val="Odstavecseseznamem"/>
              <w:numPr>
                <w:ilvl w:val="0"/>
                <w:numId w:val="1"/>
              </w:num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6E2174">
              <w:rPr>
                <w:rFonts w:ascii="Helvetica" w:eastAsia="Times New Roman" w:hAnsi="Helvetica" w:cs="Arial"/>
                <w:b/>
                <w:bCs/>
                <w:caps/>
                <w:sz w:val="20"/>
                <w:szCs w:val="20"/>
                <w:lang w:eastAsia="cs-CZ"/>
              </w:rPr>
              <w:t>Služba nakládání s běžnými odpady</w:t>
            </w:r>
          </w:p>
        </w:tc>
      </w:tr>
      <w:tr w:rsidR="00022E78" w:rsidRPr="006E2174" w:rsidDel="00A511DB" w14:paraId="593215A1" w14:textId="14959EEE" w:rsidTr="000B2563">
        <w:trPr>
          <w:divId w:val="2008359492"/>
          <w:trHeight w:val="255"/>
          <w:del w:id="24" w:author="Frýbová Eva" w:date="2025-02-26T10:39:00Z"/>
        </w:trPr>
        <w:tc>
          <w:tcPr>
            <w:tcW w:w="9062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E3DACBF" w14:textId="18EE99F9" w:rsidR="00022E78" w:rsidRPr="006E2174" w:rsidDel="00A511DB" w:rsidRDefault="00022E78" w:rsidP="00022E78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del w:id="25" w:author="Frýbová Eva" w:date="2025-02-26T10:39:00Z" w16du:dateUtc="2025-02-26T09:39:00Z"/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del w:id="26" w:author="Frýbová Eva" w:date="2025-02-26T10:39:00Z" w16du:dateUtc="2025-02-26T09:39:00Z">
              <w:r w:rsidRPr="006E2174" w:rsidDel="00A511DB">
                <w:rPr>
                  <w:rFonts w:ascii="Arial" w:eastAsia="Times New Roman" w:hAnsi="Arial" w:cs="Arial"/>
                  <w:sz w:val="20"/>
                  <w:szCs w:val="20"/>
                  <w:lang w:eastAsia="cs-CZ"/>
                </w:rPr>
                <w:delText>Technicko-provozní údaje</w:delText>
              </w:r>
            </w:del>
          </w:p>
        </w:tc>
      </w:tr>
      <w:tr w:rsidR="00022E78" w:rsidRPr="006E2174" w:rsidDel="00A511DB" w14:paraId="157D7A79" w14:textId="656A007D" w:rsidTr="000B2563">
        <w:trPr>
          <w:divId w:val="2008359492"/>
          <w:trHeight w:val="255"/>
          <w:del w:id="27" w:author="Frýbová Eva" w:date="2025-02-26T10:39:00Z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174B553" w14:textId="2C842AC8" w:rsidR="00022E78" w:rsidRPr="009D798C" w:rsidDel="00A511DB" w:rsidRDefault="00022E78" w:rsidP="00022E78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del w:id="28" w:author="Frýbová Eva" w:date="2025-02-26T10:39:00Z" w16du:dateUtc="2025-02-26T09:39:00Z"/>
                <w:rFonts w:ascii="Arial" w:eastAsia="Times New Roman" w:hAnsi="Arial" w:cs="Arial"/>
                <w:color w:val="FF0000"/>
                <w:sz w:val="20"/>
                <w:szCs w:val="20"/>
                <w:lang w:eastAsia="cs-CZ"/>
              </w:rPr>
            </w:pPr>
            <w:del w:id="29" w:author="Frýbová Eva" w:date="2025-02-26T10:39:00Z" w16du:dateUtc="2025-02-26T09:39:00Z">
              <w:r w:rsidRPr="009D798C" w:rsidDel="00A511DB">
                <w:rPr>
                  <w:rFonts w:ascii="Arial" w:eastAsia="Times New Roman" w:hAnsi="Arial" w:cs="Arial"/>
                  <w:color w:val="FF0000"/>
                  <w:sz w:val="20"/>
                  <w:szCs w:val="20"/>
                  <w:lang w:eastAsia="cs-CZ"/>
                </w:rPr>
                <w:lastRenderedPageBreak/>
                <w:delText>Popis nakládání s odpady a jejich likvidace</w:delText>
              </w:r>
            </w:del>
          </w:p>
        </w:tc>
      </w:tr>
      <w:tr w:rsidR="00022E78" w:rsidRPr="006E2174" w:rsidDel="00A511DB" w14:paraId="07867AF5" w14:textId="67CD83DC" w:rsidTr="000B2563">
        <w:trPr>
          <w:divId w:val="2008359492"/>
          <w:trHeight w:val="255"/>
          <w:del w:id="30" w:author="Frýbová Eva" w:date="2025-02-26T10:39:00Z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09D04137" w14:textId="195833F2" w:rsidR="00022E78" w:rsidRPr="009D798C" w:rsidDel="00A511DB" w:rsidRDefault="00022E78" w:rsidP="00022E78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del w:id="31" w:author="Frýbová Eva" w:date="2025-02-26T10:39:00Z" w16du:dateUtc="2025-02-26T09:39:00Z"/>
                <w:rFonts w:ascii="Arial" w:eastAsia="Times New Roman" w:hAnsi="Arial" w:cs="Arial"/>
                <w:color w:val="FF0000"/>
                <w:sz w:val="20"/>
                <w:szCs w:val="20"/>
                <w:lang w:eastAsia="cs-CZ"/>
              </w:rPr>
            </w:pPr>
            <w:del w:id="32" w:author="Frýbová Eva" w:date="2025-02-26T10:39:00Z" w16du:dateUtc="2025-02-26T09:39:00Z">
              <w:r w:rsidRPr="009D798C" w:rsidDel="00A511DB">
                <w:rPr>
                  <w:rFonts w:ascii="Arial" w:eastAsia="Times New Roman" w:hAnsi="Arial" w:cs="Arial"/>
                  <w:color w:val="FF0000"/>
                  <w:sz w:val="20"/>
                  <w:szCs w:val="20"/>
                  <w:lang w:eastAsia="cs-CZ"/>
                </w:rPr>
                <w:delText>Přehled evidence odpadů (zejména dle kategorie odpadů u kalů)</w:delText>
              </w:r>
            </w:del>
          </w:p>
        </w:tc>
      </w:tr>
      <w:tr w:rsidR="00022E78" w:rsidRPr="006E2174" w14:paraId="42233D1D" w14:textId="77777777" w:rsidTr="000B2563">
        <w:trPr>
          <w:divId w:val="2008359492"/>
          <w:trHeight w:val="255"/>
        </w:trPr>
        <w:tc>
          <w:tcPr>
            <w:tcW w:w="9062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742F3E5" w14:textId="77777777" w:rsidR="00022E78" w:rsidRPr="006E2174" w:rsidRDefault="00022E78" w:rsidP="00022E78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Ekonomické údaje</w:t>
            </w:r>
          </w:p>
        </w:tc>
      </w:tr>
      <w:tr w:rsidR="00022E78" w:rsidRPr="006E2174" w14:paraId="27678497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CEC6736" w14:textId="77777777" w:rsidR="00022E78" w:rsidRPr="006E2174" w:rsidRDefault="00022E78" w:rsidP="00022E78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Náklady spojené s likvidací jednotlivých odpadů</w:t>
            </w:r>
          </w:p>
        </w:tc>
      </w:tr>
      <w:tr w:rsidR="00022E78" w:rsidRPr="006E2174" w14:paraId="1BE1971D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DAEEF3" w:themeFill="accent5" w:themeFillTint="33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868A63D" w14:textId="77777777" w:rsidR="00022E78" w:rsidRPr="006E2174" w:rsidRDefault="00022E78" w:rsidP="00022E78">
            <w:pPr>
              <w:pStyle w:val="Odstavecseseznamem"/>
              <w:numPr>
                <w:ilvl w:val="0"/>
                <w:numId w:val="1"/>
              </w:num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6E2174">
              <w:rPr>
                <w:rFonts w:ascii="Helvetica" w:eastAsia="Times New Roman" w:hAnsi="Helvetica" w:cs="Arial"/>
                <w:b/>
                <w:bCs/>
                <w:caps/>
                <w:sz w:val="20"/>
                <w:szCs w:val="20"/>
                <w:lang w:eastAsia="cs-CZ"/>
              </w:rPr>
              <w:t>Vyhodnocení základních výkonových ukazatelů</w:t>
            </w:r>
          </w:p>
        </w:tc>
      </w:tr>
      <w:tr w:rsidR="00022E78" w:rsidRPr="006E2174" w14:paraId="33E9BF37" w14:textId="77777777" w:rsidTr="000B2563">
        <w:trPr>
          <w:divId w:val="2008359492"/>
          <w:trHeight w:val="255"/>
        </w:trPr>
        <w:tc>
          <w:tcPr>
            <w:tcW w:w="9062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86EF5FF" w14:textId="77777777" w:rsidR="00022E78" w:rsidRPr="006E2174" w:rsidRDefault="00022E78" w:rsidP="00022E78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Pitná voda</w:t>
            </w:r>
          </w:p>
        </w:tc>
      </w:tr>
      <w:tr w:rsidR="00022E78" w:rsidRPr="006E2174" w14:paraId="55122646" w14:textId="77777777" w:rsidTr="000B2563">
        <w:trPr>
          <w:divId w:val="2008359492"/>
          <w:trHeight w:val="255"/>
        </w:trPr>
        <w:tc>
          <w:tcPr>
            <w:tcW w:w="9062" w:type="dxa"/>
            <w:tcBorders>
              <w:bottom w:val="single" w:sz="4" w:space="0" w:color="auto"/>
            </w:tcBorders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9595EF3" w14:textId="77777777" w:rsidR="00022E78" w:rsidRPr="006E2174" w:rsidRDefault="00022E78" w:rsidP="00022E78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Kvalita základních služeb (zásobování)</w:t>
            </w:r>
          </w:p>
        </w:tc>
      </w:tr>
      <w:tr w:rsidR="00022E78" w:rsidRPr="006E2174" w14:paraId="5366C750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4531CE1" w14:textId="77777777" w:rsidR="00022E78" w:rsidRPr="000A1F6F" w:rsidRDefault="00022E78" w:rsidP="00022E78">
            <w:pPr>
              <w:pStyle w:val="Odstavecseseznamem"/>
              <w:numPr>
                <w:ilvl w:val="0"/>
                <w:numId w:val="14"/>
              </w:numPr>
              <w:spacing w:before="60" w:after="60" w:line="240" w:lineRule="auto"/>
              <w:ind w:left="993" w:hanging="426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A1F6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Jakost dodávané pitné vody (iPVz1, PVz1)</w:t>
            </w:r>
          </w:p>
        </w:tc>
      </w:tr>
      <w:tr w:rsidR="00022E78" w:rsidRPr="006E2174" w14:paraId="2C87B733" w14:textId="77777777" w:rsidTr="000B2563">
        <w:trPr>
          <w:divId w:val="2008359492"/>
          <w:trHeight w:val="76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8F92593" w14:textId="77777777" w:rsidR="00022E78" w:rsidRPr="000A1F6F" w:rsidRDefault="00022E78" w:rsidP="00022E78">
            <w:pPr>
              <w:pStyle w:val="Odstavecseseznamem"/>
              <w:numPr>
                <w:ilvl w:val="0"/>
                <w:numId w:val="15"/>
              </w:numPr>
              <w:spacing w:before="60" w:after="60" w:line="240" w:lineRule="auto"/>
              <w:ind w:left="993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0A1F6F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Počet stanovení ukazatele jakosti dodávané pitné vody splňujících hygienické limity ve smyslu vyhlášky č. 252/2004 Sb., ve znění pozdějších předpisů, provedených během hodnoceného období (počet)</w:t>
            </w:r>
          </w:p>
        </w:tc>
      </w:tr>
      <w:tr w:rsidR="00022E78" w:rsidRPr="006E2174" w14:paraId="759AE631" w14:textId="77777777" w:rsidTr="000B2563">
        <w:trPr>
          <w:divId w:val="2008359492"/>
          <w:trHeight w:val="765"/>
        </w:trPr>
        <w:tc>
          <w:tcPr>
            <w:tcW w:w="9062" w:type="dxa"/>
            <w:tcBorders>
              <w:bottom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D8BE61B" w14:textId="77777777" w:rsidR="00022E78" w:rsidRPr="000A1F6F" w:rsidRDefault="00022E78" w:rsidP="00022E78">
            <w:pPr>
              <w:pStyle w:val="Odstavecseseznamem"/>
              <w:numPr>
                <w:ilvl w:val="0"/>
                <w:numId w:val="15"/>
              </w:numPr>
              <w:spacing w:before="60" w:after="60" w:line="240" w:lineRule="auto"/>
              <w:ind w:left="993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0A1F6F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Celkový počet stanovení ukazatele jakosti dodávané pitné vody vyžadovaných na základě požadavků vyhlášky č. 252/2004 Sb., ve znění pozdějších předpisů, provedených během hodnoceného období (počet)</w:t>
            </w:r>
          </w:p>
        </w:tc>
      </w:tr>
      <w:tr w:rsidR="00022E78" w:rsidRPr="006E2174" w14:paraId="214FB7AE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27DEA7F" w14:textId="77777777" w:rsidR="00022E78" w:rsidRPr="006E2174" w:rsidRDefault="00022E78" w:rsidP="00022E78">
            <w:pPr>
              <w:pStyle w:val="Odstavecseseznamem"/>
              <w:numPr>
                <w:ilvl w:val="0"/>
                <w:numId w:val="14"/>
              </w:numPr>
              <w:spacing w:before="60" w:after="60" w:line="240" w:lineRule="auto"/>
              <w:ind w:left="993" w:hanging="426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Havarijní přerušení dodávek pitné </w:t>
            </w:r>
            <w:proofErr w:type="gramStart"/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vody - domácnosti</w:t>
            </w:r>
            <w:proofErr w:type="gramEnd"/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(iPVz2, PVz2)</w:t>
            </w:r>
          </w:p>
        </w:tc>
      </w:tr>
      <w:tr w:rsidR="00022E78" w:rsidRPr="006E2174" w14:paraId="347FA208" w14:textId="77777777" w:rsidTr="000B2563">
        <w:trPr>
          <w:divId w:val="2008359492"/>
          <w:trHeight w:val="510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0A4646DC" w14:textId="77777777" w:rsidR="00022E78" w:rsidRPr="006E2174" w:rsidRDefault="00022E78" w:rsidP="00022E78">
            <w:pPr>
              <w:pStyle w:val="Odstavecseseznamem"/>
              <w:numPr>
                <w:ilvl w:val="0"/>
                <w:numId w:val="16"/>
              </w:numPr>
              <w:spacing w:before="60" w:after="60" w:line="240" w:lineRule="auto"/>
              <w:ind w:left="993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Počet přípojek, s výjimkou přípojek vybraných odběratelů, postižených přerušením dodávky pitné vody během každé jedné havárie (počet)</w:t>
            </w:r>
          </w:p>
        </w:tc>
      </w:tr>
      <w:tr w:rsidR="00022E78" w:rsidRPr="006E2174" w14:paraId="267ECCBE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F77CBEC" w14:textId="77777777" w:rsidR="00022E78" w:rsidRPr="006E2174" w:rsidRDefault="00022E78" w:rsidP="00022E78">
            <w:pPr>
              <w:pStyle w:val="Odstavecseseznamem"/>
              <w:numPr>
                <w:ilvl w:val="0"/>
                <w:numId w:val="16"/>
              </w:numPr>
              <w:spacing w:before="60" w:after="60" w:line="240" w:lineRule="auto"/>
              <w:ind w:left="993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Počet hodin přerušení dodávky pitné vody během každé jedné havárie (hodiny)</w:t>
            </w:r>
          </w:p>
        </w:tc>
      </w:tr>
      <w:tr w:rsidR="00022E78" w:rsidRPr="006E2174" w14:paraId="4028A79F" w14:textId="77777777" w:rsidTr="000B2563">
        <w:trPr>
          <w:divId w:val="2008359492"/>
          <w:trHeight w:val="255"/>
        </w:trPr>
        <w:tc>
          <w:tcPr>
            <w:tcW w:w="9062" w:type="dxa"/>
            <w:tcBorders>
              <w:bottom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ADCE69B" w14:textId="4B1D4248" w:rsidR="00022E78" w:rsidRPr="006E2174" w:rsidRDefault="00022E78" w:rsidP="00022E78">
            <w:pPr>
              <w:pStyle w:val="Odstavecseseznamem"/>
              <w:numPr>
                <w:ilvl w:val="0"/>
                <w:numId w:val="16"/>
              </w:numPr>
              <w:spacing w:before="60" w:after="60" w:line="240" w:lineRule="auto"/>
              <w:ind w:left="993" w:right="-168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Celkový počet přerušení dodávky pitné vody z důvodu havárie, během jednoho roku (počet)</w:t>
            </w:r>
          </w:p>
        </w:tc>
      </w:tr>
      <w:tr w:rsidR="00022E78" w:rsidRPr="006E2174" w:rsidDel="00664279" w14:paraId="4ED75BA6" w14:textId="6A1B2A50" w:rsidTr="000B2563">
        <w:trPr>
          <w:divId w:val="2008359492"/>
          <w:trHeight w:val="255"/>
          <w:del w:id="33" w:author="Frýbová Eva" w:date="2025-05-14T15:10:00Z" w16du:dateUtc="2025-05-14T13:10:00Z"/>
        </w:trPr>
        <w:tc>
          <w:tcPr>
            <w:tcW w:w="9062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F8BD3BA" w14:textId="048B2BC7" w:rsidR="00022E78" w:rsidRPr="009D798C" w:rsidDel="00664279" w:rsidRDefault="00022E78" w:rsidP="00022E78">
            <w:pPr>
              <w:pStyle w:val="Odstavecseseznamem"/>
              <w:numPr>
                <w:ilvl w:val="0"/>
                <w:numId w:val="14"/>
              </w:numPr>
              <w:spacing w:before="60" w:after="60" w:line="240" w:lineRule="auto"/>
              <w:ind w:left="993" w:hanging="426"/>
              <w:outlineLvl w:val="0"/>
              <w:rPr>
                <w:del w:id="34" w:author="Frýbová Eva" w:date="2025-05-14T15:10:00Z" w16du:dateUtc="2025-05-14T13:10:00Z"/>
                <w:rFonts w:ascii="Arial" w:eastAsia="Times New Roman" w:hAnsi="Arial" w:cs="Arial"/>
                <w:color w:val="FF0000"/>
                <w:sz w:val="20"/>
                <w:szCs w:val="20"/>
                <w:lang w:eastAsia="cs-CZ"/>
              </w:rPr>
            </w:pPr>
            <w:del w:id="35" w:author="Frýbová Eva" w:date="2025-05-14T15:10:00Z" w16du:dateUtc="2025-05-14T13:10:00Z">
              <w:r w:rsidRPr="009D798C" w:rsidDel="00664279">
                <w:rPr>
                  <w:rFonts w:ascii="Arial" w:eastAsia="Times New Roman" w:hAnsi="Arial" w:cs="Arial"/>
                  <w:color w:val="FF0000"/>
                  <w:sz w:val="20"/>
                  <w:szCs w:val="20"/>
                  <w:lang w:eastAsia="cs-CZ"/>
                </w:rPr>
                <w:delText>Limity vývoje ztrát pitné vody (jednotkový únik vody nefakturované) (iPVz3, PVz3)</w:delText>
              </w:r>
              <w:r w:rsidR="009D798C" w:rsidRPr="009D798C" w:rsidDel="00664279">
                <w:rPr>
                  <w:rFonts w:ascii="Arial" w:eastAsia="Times New Roman" w:hAnsi="Arial" w:cs="Arial"/>
                  <w:color w:val="FF0000"/>
                  <w:sz w:val="20"/>
                  <w:szCs w:val="20"/>
                  <w:lang w:eastAsia="cs-CZ"/>
                </w:rPr>
                <w:delText xml:space="preserve"> - NEPOUŽITO</w:delText>
              </w:r>
            </w:del>
          </w:p>
        </w:tc>
      </w:tr>
      <w:tr w:rsidR="00022E78" w:rsidRPr="006E2174" w:rsidDel="00664279" w14:paraId="13511BE3" w14:textId="77F30275" w:rsidTr="000B2563">
        <w:trPr>
          <w:divId w:val="2008359492"/>
          <w:trHeight w:val="510"/>
          <w:del w:id="36" w:author="Frýbová Eva" w:date="2025-05-14T15:10:00Z" w16du:dateUtc="2025-05-14T13:10:00Z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6E3D2F6" w14:textId="09E6D7D7" w:rsidR="00022E78" w:rsidRPr="009D798C" w:rsidDel="00664279" w:rsidRDefault="00022E78" w:rsidP="00022E78">
            <w:pPr>
              <w:pStyle w:val="Odstavecseseznamem"/>
              <w:numPr>
                <w:ilvl w:val="0"/>
                <w:numId w:val="17"/>
              </w:numPr>
              <w:spacing w:before="60" w:after="60" w:line="240" w:lineRule="auto"/>
              <w:ind w:left="993" w:right="-168" w:hanging="284"/>
              <w:outlineLvl w:val="0"/>
              <w:rPr>
                <w:del w:id="37" w:author="Frýbová Eva" w:date="2025-05-14T15:10:00Z" w16du:dateUtc="2025-05-14T13:10:00Z"/>
                <w:rFonts w:ascii="Arial" w:eastAsia="Times New Roman" w:hAnsi="Arial" w:cs="Arial"/>
                <w:i/>
                <w:color w:val="FF0000"/>
                <w:sz w:val="20"/>
                <w:szCs w:val="20"/>
                <w:lang w:eastAsia="cs-CZ"/>
              </w:rPr>
            </w:pPr>
            <w:del w:id="38" w:author="Frýbová Eva" w:date="2025-05-14T15:10:00Z" w16du:dateUtc="2025-05-14T13:10:00Z">
              <w:r w:rsidRPr="009D798C" w:rsidDel="00664279">
                <w:rPr>
                  <w:rFonts w:ascii="Arial" w:eastAsia="Times New Roman" w:hAnsi="Arial" w:cs="Arial"/>
                  <w:i/>
                  <w:color w:val="FF0000"/>
                  <w:sz w:val="20"/>
                  <w:szCs w:val="20"/>
                  <w:lang w:eastAsia="cs-CZ"/>
                </w:rPr>
                <w:delText>Objem nefakturované vody (VNF) vyjádřený jako rozdíl objemu vody k realizaci a objemu vody celkem fakturované (dodané), během jednoho roku (m</w:delText>
              </w:r>
              <w:r w:rsidRPr="009D798C" w:rsidDel="00664279">
                <w:rPr>
                  <w:rFonts w:ascii="Arial" w:eastAsia="Times New Roman" w:hAnsi="Arial" w:cs="Arial"/>
                  <w:i/>
                  <w:color w:val="FF0000"/>
                  <w:sz w:val="20"/>
                  <w:szCs w:val="20"/>
                  <w:vertAlign w:val="superscript"/>
                  <w:lang w:eastAsia="cs-CZ"/>
                </w:rPr>
                <w:delText>3</w:delText>
              </w:r>
              <w:r w:rsidRPr="009D798C" w:rsidDel="00664279">
                <w:rPr>
                  <w:rFonts w:ascii="Arial" w:eastAsia="Times New Roman" w:hAnsi="Arial" w:cs="Arial"/>
                  <w:i/>
                  <w:color w:val="FF0000"/>
                  <w:sz w:val="20"/>
                  <w:szCs w:val="20"/>
                  <w:lang w:eastAsia="cs-CZ"/>
                </w:rPr>
                <w:delText>)</w:delText>
              </w:r>
            </w:del>
          </w:p>
        </w:tc>
      </w:tr>
      <w:tr w:rsidR="00022E78" w:rsidRPr="006E2174" w:rsidDel="00664279" w14:paraId="0E37955F" w14:textId="3E7D693B" w:rsidTr="000B2563">
        <w:trPr>
          <w:divId w:val="2008359492"/>
          <w:trHeight w:val="255"/>
          <w:del w:id="39" w:author="Frýbová Eva" w:date="2025-05-14T15:10:00Z" w16du:dateUtc="2025-05-14T13:10:00Z"/>
        </w:trPr>
        <w:tc>
          <w:tcPr>
            <w:tcW w:w="9062" w:type="dxa"/>
            <w:tcBorders>
              <w:bottom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9A79E3F" w14:textId="108AF8F4" w:rsidR="00022E78" w:rsidRPr="009D798C" w:rsidDel="00664279" w:rsidRDefault="00022E78" w:rsidP="00022E78">
            <w:pPr>
              <w:pStyle w:val="Odstavecseseznamem"/>
              <w:numPr>
                <w:ilvl w:val="0"/>
                <w:numId w:val="17"/>
              </w:numPr>
              <w:spacing w:before="60" w:after="60" w:line="240" w:lineRule="auto"/>
              <w:ind w:left="993" w:right="-168" w:hanging="284"/>
              <w:outlineLvl w:val="0"/>
              <w:rPr>
                <w:del w:id="40" w:author="Frýbová Eva" w:date="2025-05-14T15:10:00Z" w16du:dateUtc="2025-05-14T13:10:00Z"/>
                <w:rFonts w:ascii="Arial" w:eastAsia="Times New Roman" w:hAnsi="Arial" w:cs="Arial"/>
                <w:i/>
                <w:color w:val="FF0000"/>
                <w:sz w:val="20"/>
                <w:szCs w:val="20"/>
                <w:lang w:eastAsia="cs-CZ"/>
              </w:rPr>
            </w:pPr>
            <w:del w:id="41" w:author="Frýbová Eva" w:date="2025-05-14T15:10:00Z" w16du:dateUtc="2025-05-14T13:10:00Z">
              <w:r w:rsidRPr="009D798C" w:rsidDel="00664279">
                <w:rPr>
                  <w:rFonts w:ascii="Arial" w:eastAsia="Times New Roman" w:hAnsi="Arial" w:cs="Arial"/>
                  <w:i/>
                  <w:color w:val="FF0000"/>
                  <w:sz w:val="20"/>
                  <w:szCs w:val="20"/>
                  <w:lang w:eastAsia="cs-CZ"/>
                </w:rPr>
                <w:delText>Přepočtená délka sítě na profil DN150 (km)</w:delText>
              </w:r>
            </w:del>
          </w:p>
        </w:tc>
      </w:tr>
      <w:tr w:rsidR="00022E78" w:rsidRPr="006E2174" w14:paraId="0EBE9C45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AA1AEED" w14:textId="5B56B0E7" w:rsidR="00022E78" w:rsidRPr="006E2174" w:rsidRDefault="00022E78" w:rsidP="00022E78">
            <w:pPr>
              <w:pStyle w:val="Odstavecseseznamem"/>
              <w:numPr>
                <w:ilvl w:val="0"/>
                <w:numId w:val="14"/>
              </w:numPr>
              <w:spacing w:before="60" w:after="60" w:line="240" w:lineRule="auto"/>
              <w:ind w:left="993" w:hanging="426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8435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Havarijní přerušení dodávek pitné </w:t>
            </w:r>
            <w:proofErr w:type="gramStart"/>
            <w:r w:rsidRPr="00A8435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vody - vybraní</w:t>
            </w:r>
            <w:proofErr w:type="gramEnd"/>
            <w:r w:rsidRPr="00A8435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odběratelé (iPVz6, PVz6)</w:t>
            </w:r>
            <w:r w:rsidR="009D798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</w:p>
        </w:tc>
      </w:tr>
      <w:tr w:rsidR="00022E78" w:rsidRPr="006E2174" w14:paraId="4AEEBC97" w14:textId="77777777" w:rsidTr="000B2563">
        <w:trPr>
          <w:divId w:val="2008359492"/>
          <w:trHeight w:val="510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17DADC7" w14:textId="59C4CCDC" w:rsidR="00022E78" w:rsidRPr="006E2174" w:rsidRDefault="00022E78" w:rsidP="00022E78">
            <w:pPr>
              <w:pStyle w:val="Odstavecseseznamem"/>
              <w:numPr>
                <w:ilvl w:val="0"/>
                <w:numId w:val="49"/>
              </w:numPr>
              <w:spacing w:before="60" w:after="60" w:line="240" w:lineRule="auto"/>
              <w:ind w:left="1121" w:right="-168" w:hanging="425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A8435D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Počet hodin přerušení dodávky pitné vody vybraným odběratelům způsobeného jednou havárií (hodiny)</w:t>
            </w:r>
          </w:p>
        </w:tc>
      </w:tr>
      <w:tr w:rsidR="00022E78" w:rsidRPr="006E2174" w14:paraId="3EEB03CE" w14:textId="77777777" w:rsidTr="000B2563">
        <w:trPr>
          <w:divId w:val="2008359492"/>
          <w:trHeight w:val="255"/>
        </w:trPr>
        <w:tc>
          <w:tcPr>
            <w:tcW w:w="9062" w:type="dxa"/>
            <w:tcBorders>
              <w:bottom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3C5D502" w14:textId="6DF3EE82" w:rsidR="00022E78" w:rsidRPr="006E2174" w:rsidRDefault="00022E78" w:rsidP="00022E78">
            <w:pPr>
              <w:pStyle w:val="Odstavecseseznamem"/>
              <w:numPr>
                <w:ilvl w:val="0"/>
                <w:numId w:val="49"/>
              </w:numPr>
              <w:spacing w:before="60" w:after="60" w:line="240" w:lineRule="auto"/>
              <w:ind w:left="1121" w:right="-168" w:hanging="425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A8435D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 xml:space="preserve">Celkový počet přerušení dodávky vody vybraným odběratelům </w:t>
            </w:r>
            <w:r w:rsidRPr="00A8435D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br/>
              <w:t>z důvodu havárie, k referenčnímu datu (počet)</w:t>
            </w:r>
          </w:p>
        </w:tc>
      </w:tr>
      <w:tr w:rsidR="00022E78" w:rsidRPr="006E2174" w14:paraId="4D2C6C52" w14:textId="77777777" w:rsidTr="000B2563">
        <w:trPr>
          <w:divId w:val="2008359492"/>
          <w:trHeight w:val="255"/>
        </w:trPr>
        <w:tc>
          <w:tcPr>
            <w:tcW w:w="9062" w:type="dxa"/>
            <w:tcBorders>
              <w:bottom w:val="single" w:sz="4" w:space="0" w:color="auto"/>
            </w:tcBorders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8FDD37F" w14:textId="77777777" w:rsidR="00022E78" w:rsidRPr="006E2174" w:rsidRDefault="00022E78" w:rsidP="00022E78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Kvalita základní preventivní údržby</w:t>
            </w:r>
          </w:p>
        </w:tc>
      </w:tr>
      <w:tr w:rsidR="00022E78" w:rsidRPr="006E2174" w14:paraId="79780CAC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C445DC1" w14:textId="77777777" w:rsidR="00022E78" w:rsidRPr="006E2174" w:rsidRDefault="00022E78" w:rsidP="00022E78">
            <w:pPr>
              <w:pStyle w:val="Odstavecseseznamem"/>
              <w:numPr>
                <w:ilvl w:val="0"/>
                <w:numId w:val="48"/>
              </w:numPr>
              <w:spacing w:before="60" w:after="60" w:line="240" w:lineRule="auto"/>
              <w:ind w:left="993" w:hanging="426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Čištění akumulačních nádrží, údržba vodojemů (iPVz4, PVz4)</w:t>
            </w:r>
          </w:p>
        </w:tc>
      </w:tr>
      <w:tr w:rsidR="00022E78" w:rsidRPr="006E2174" w14:paraId="0693A552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D8B1FEB" w14:textId="77777777" w:rsidR="00022E78" w:rsidRPr="006E2174" w:rsidRDefault="00022E78" w:rsidP="00022E78">
            <w:pPr>
              <w:pStyle w:val="Odstavecseseznamem"/>
              <w:numPr>
                <w:ilvl w:val="0"/>
                <w:numId w:val="20"/>
              </w:numPr>
              <w:spacing w:before="60" w:after="60" w:line="240" w:lineRule="auto"/>
              <w:ind w:left="993" w:right="-168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>
              <w:t xml:space="preserve">Do 36 hodin </w:t>
            </w:r>
            <w:r w:rsidRPr="006E2174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Celkový objem vyčištěných sekcí akumulačních nádrží vodojemů, během jednoho roku (m</w:t>
            </w:r>
            <w:r w:rsidRPr="006E2174">
              <w:rPr>
                <w:rFonts w:ascii="Arial" w:eastAsia="Times New Roman" w:hAnsi="Arial" w:cs="Arial"/>
                <w:i/>
                <w:sz w:val="20"/>
                <w:szCs w:val="20"/>
                <w:vertAlign w:val="superscript"/>
                <w:lang w:eastAsia="cs-CZ"/>
              </w:rPr>
              <w:t>3</w:t>
            </w:r>
            <w:r w:rsidRPr="006E2174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)</w:t>
            </w:r>
          </w:p>
        </w:tc>
      </w:tr>
      <w:tr w:rsidR="00022E78" w:rsidRPr="006E2174" w14:paraId="0AF3D827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939F023" w14:textId="77777777" w:rsidR="00022E78" w:rsidRPr="006E2174" w:rsidRDefault="00022E78" w:rsidP="00022E78">
            <w:pPr>
              <w:pStyle w:val="Odstavecseseznamem"/>
              <w:numPr>
                <w:ilvl w:val="0"/>
                <w:numId w:val="20"/>
              </w:numPr>
              <w:spacing w:before="60" w:after="60" w:line="240" w:lineRule="auto"/>
              <w:ind w:left="993" w:right="-168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Celkový objem akumulačních nádrží vodojemů, k referenčnímu datu (m</w:t>
            </w:r>
            <w:r w:rsidRPr="00454B4C">
              <w:rPr>
                <w:rFonts w:ascii="Arial" w:eastAsia="Times New Roman" w:hAnsi="Arial" w:cs="Arial"/>
                <w:i/>
                <w:sz w:val="20"/>
                <w:szCs w:val="20"/>
                <w:vertAlign w:val="superscript"/>
                <w:lang w:eastAsia="cs-CZ"/>
              </w:rPr>
              <w:t>3</w:t>
            </w:r>
            <w:r w:rsidRPr="006E2174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)</w:t>
            </w:r>
          </w:p>
        </w:tc>
      </w:tr>
      <w:tr w:rsidR="00022E78" w:rsidRPr="006E2174" w14:paraId="440146CD" w14:textId="77777777" w:rsidTr="000B2563">
        <w:trPr>
          <w:divId w:val="2008359492"/>
          <w:trHeight w:val="510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47B7F82E" w14:textId="77777777" w:rsidR="00022E78" w:rsidRPr="006E2174" w:rsidRDefault="00022E78" w:rsidP="00022E78">
            <w:pPr>
              <w:pStyle w:val="Odstavecseseznamem"/>
              <w:numPr>
                <w:ilvl w:val="0"/>
                <w:numId w:val="20"/>
              </w:numPr>
              <w:spacing w:before="60" w:after="60" w:line="240" w:lineRule="auto"/>
              <w:ind w:left="993" w:right="-168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 xml:space="preserve">Počet skutečně provedených úkonů požadovaných plánem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br/>
            </w:r>
            <w:r w:rsidRPr="006E2174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 xml:space="preserve">preventivní údržby (na čištění akumulačních nádrží a údržbu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br/>
            </w:r>
            <w:r w:rsidRPr="006E2174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vodojemů), během jednoho roku (počet)</w:t>
            </w:r>
          </w:p>
        </w:tc>
      </w:tr>
      <w:tr w:rsidR="00022E78" w:rsidRPr="006E2174" w14:paraId="1F73C9B7" w14:textId="77777777" w:rsidTr="000B2563">
        <w:trPr>
          <w:divId w:val="2008359492"/>
          <w:trHeight w:val="510"/>
        </w:trPr>
        <w:tc>
          <w:tcPr>
            <w:tcW w:w="9062" w:type="dxa"/>
            <w:tcBorders>
              <w:bottom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6EA38E" w14:textId="664D13B5" w:rsidR="00022E78" w:rsidRPr="006E2174" w:rsidRDefault="00022E78" w:rsidP="00022E78">
            <w:pPr>
              <w:pStyle w:val="Odstavecseseznamem"/>
              <w:numPr>
                <w:ilvl w:val="0"/>
                <w:numId w:val="20"/>
              </w:numPr>
              <w:spacing w:before="60" w:after="60" w:line="240" w:lineRule="auto"/>
              <w:ind w:left="993" w:right="-168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 xml:space="preserve">Celkový počet úkonů požadovaných plánem preventivní údržby (na čištění akumulačních nádrží a údržbu vodojemů), během jednoho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br/>
            </w:r>
            <w:r w:rsidRPr="006E2174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roku (počet)</w:t>
            </w:r>
          </w:p>
        </w:tc>
      </w:tr>
      <w:tr w:rsidR="00022E78" w:rsidRPr="006E2174" w14:paraId="045E3391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DC69812" w14:textId="77777777" w:rsidR="00022E78" w:rsidRPr="006E2174" w:rsidRDefault="00022E78" w:rsidP="00022E78">
            <w:pPr>
              <w:pStyle w:val="Odstavecseseznamem"/>
              <w:numPr>
                <w:ilvl w:val="0"/>
                <w:numId w:val="48"/>
              </w:numPr>
              <w:spacing w:before="60" w:after="60" w:line="240" w:lineRule="auto"/>
              <w:ind w:left="993" w:hanging="426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Preventivní kontrola úniků na vodovodní síti (iPVz5, PVz5)</w:t>
            </w:r>
          </w:p>
        </w:tc>
      </w:tr>
      <w:tr w:rsidR="00022E78" w:rsidRPr="006E2174" w14:paraId="1210F398" w14:textId="77777777" w:rsidTr="000B2563">
        <w:trPr>
          <w:divId w:val="2008359492"/>
          <w:trHeight w:val="510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CECE5B8" w14:textId="77777777" w:rsidR="00022E78" w:rsidRPr="006E2174" w:rsidRDefault="00022E78" w:rsidP="00022E78">
            <w:pPr>
              <w:pStyle w:val="Odstavecseseznamem"/>
              <w:numPr>
                <w:ilvl w:val="0"/>
                <w:numId w:val="21"/>
              </w:numPr>
              <w:spacing w:before="60" w:after="60" w:line="240" w:lineRule="auto"/>
              <w:ind w:left="993" w:right="-168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Délka vodovodních řadů (bez přivaděčů a vodovodních přípojek), kde byla provedena preventivní kontrola úniků, během jednoho roku (km)</w:t>
            </w:r>
          </w:p>
        </w:tc>
      </w:tr>
      <w:tr w:rsidR="00022E78" w:rsidRPr="006E2174" w14:paraId="1B82CCDB" w14:textId="77777777" w:rsidTr="000B2563">
        <w:trPr>
          <w:divId w:val="2008359492"/>
          <w:trHeight w:val="510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F5DD6AD" w14:textId="77777777" w:rsidR="00022E78" w:rsidRPr="006E2174" w:rsidRDefault="00022E78" w:rsidP="00022E78">
            <w:pPr>
              <w:pStyle w:val="Odstavecseseznamem"/>
              <w:numPr>
                <w:ilvl w:val="0"/>
                <w:numId w:val="21"/>
              </w:numPr>
              <w:spacing w:before="60" w:after="60" w:line="240" w:lineRule="auto"/>
              <w:ind w:left="993" w:right="-168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lastRenderedPageBreak/>
              <w:t>Celková délka vodovodních řadů (bez přivaděčů a vodovodních přípojek), k referenčnímu datu (km)</w:t>
            </w:r>
          </w:p>
        </w:tc>
      </w:tr>
      <w:tr w:rsidR="00022E78" w:rsidRPr="006E2174" w14:paraId="5C27E628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1B16999" w14:textId="77777777" w:rsidR="00022E78" w:rsidRPr="006E2174" w:rsidRDefault="00022E78" w:rsidP="009D798C">
            <w:pPr>
              <w:pStyle w:val="Odstavecseseznamem"/>
              <w:numPr>
                <w:ilvl w:val="0"/>
                <w:numId w:val="48"/>
              </w:numPr>
              <w:spacing w:before="60" w:after="60" w:line="240" w:lineRule="auto"/>
              <w:ind w:left="993" w:hanging="426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Preventivní údržba významných zařízení (iPOVz1, POVz1)</w:t>
            </w:r>
          </w:p>
        </w:tc>
      </w:tr>
      <w:tr w:rsidR="00022E78" w:rsidRPr="006E2174" w14:paraId="0677433D" w14:textId="77777777" w:rsidTr="000B2563">
        <w:trPr>
          <w:divId w:val="2008359492"/>
          <w:trHeight w:val="510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01B57B5B" w14:textId="77777777" w:rsidR="00022E78" w:rsidRPr="00DA407D" w:rsidRDefault="00022E78" w:rsidP="00022E78">
            <w:pPr>
              <w:pStyle w:val="Odstavecseseznamem"/>
              <w:numPr>
                <w:ilvl w:val="0"/>
                <w:numId w:val="30"/>
              </w:numPr>
              <w:spacing w:before="60" w:after="60" w:line="240" w:lineRule="auto"/>
              <w:ind w:left="993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DA407D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Počet provedených úkonů preventivní údržby na významných zařízeních dle plánu preventivní údržby, během jednoho roku (počet)</w:t>
            </w:r>
          </w:p>
        </w:tc>
      </w:tr>
      <w:tr w:rsidR="00022E78" w:rsidRPr="006E2174" w14:paraId="6E3C9D26" w14:textId="77777777" w:rsidTr="000B2563">
        <w:trPr>
          <w:divId w:val="2008359492"/>
          <w:trHeight w:val="510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85B22F3" w14:textId="77777777" w:rsidR="00022E78" w:rsidRPr="00DA407D" w:rsidRDefault="00022E78" w:rsidP="00022E78">
            <w:pPr>
              <w:pStyle w:val="Odstavecseseznamem"/>
              <w:numPr>
                <w:ilvl w:val="0"/>
                <w:numId w:val="30"/>
              </w:numPr>
              <w:spacing w:before="60" w:after="60" w:line="240" w:lineRule="auto"/>
              <w:ind w:left="993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DA407D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Celkový počet úkonů požadovaných plánem preventivní údržby na významných zařízeních, během jednoho roku (počet)</w:t>
            </w:r>
          </w:p>
        </w:tc>
      </w:tr>
      <w:tr w:rsidR="00022E78" w:rsidRPr="006E2174" w14:paraId="6A0857A9" w14:textId="77777777" w:rsidTr="000B2563">
        <w:trPr>
          <w:divId w:val="2008359492"/>
          <w:trHeight w:val="255"/>
        </w:trPr>
        <w:tc>
          <w:tcPr>
            <w:tcW w:w="9062" w:type="dxa"/>
            <w:tcBorders>
              <w:bottom w:val="single" w:sz="4" w:space="0" w:color="auto"/>
            </w:tcBorders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665B936" w14:textId="77777777" w:rsidR="00022E78" w:rsidRPr="006E2174" w:rsidRDefault="00022E78" w:rsidP="00022E78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Kvalita služeb odběratelům</w:t>
            </w:r>
          </w:p>
        </w:tc>
      </w:tr>
      <w:tr w:rsidR="00022E78" w:rsidRPr="006E2174" w14:paraId="299AACB9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D17E8AD" w14:textId="77777777" w:rsidR="00022E78" w:rsidRPr="006E2174" w:rsidRDefault="00022E78" w:rsidP="00022E78">
            <w:pPr>
              <w:pStyle w:val="Odstavecseseznamem"/>
              <w:numPr>
                <w:ilvl w:val="0"/>
                <w:numId w:val="31"/>
              </w:numPr>
              <w:spacing w:before="60" w:after="60" w:line="240" w:lineRule="auto"/>
              <w:ind w:left="993" w:hanging="426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Vyřizování stížností odběratelů (iPOVz2, POVz2)</w:t>
            </w:r>
          </w:p>
        </w:tc>
      </w:tr>
      <w:tr w:rsidR="00022E78" w:rsidRPr="006E2174" w14:paraId="107348C6" w14:textId="77777777" w:rsidTr="000B2563">
        <w:trPr>
          <w:divId w:val="2008359492"/>
          <w:trHeight w:val="510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DE0F233" w14:textId="28281309" w:rsidR="00022E78" w:rsidRPr="00DA407D" w:rsidRDefault="00022E78" w:rsidP="00022E78">
            <w:pPr>
              <w:pStyle w:val="Odstavecseseznamem"/>
              <w:numPr>
                <w:ilvl w:val="0"/>
                <w:numId w:val="32"/>
              </w:numPr>
              <w:spacing w:before="60" w:after="60" w:line="240" w:lineRule="auto"/>
              <w:ind w:left="993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DA407D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Celkový počet evidovaných stížností odběratelů souvisejících se službou dodávky pitné vody k referenčnímu datu (počet)</w:t>
            </w:r>
          </w:p>
        </w:tc>
      </w:tr>
      <w:tr w:rsidR="00022E78" w:rsidRPr="006E2174" w14:paraId="20780E00" w14:textId="77777777" w:rsidTr="000B2563">
        <w:trPr>
          <w:divId w:val="2008359492"/>
          <w:trHeight w:val="510"/>
        </w:trPr>
        <w:tc>
          <w:tcPr>
            <w:tcW w:w="9062" w:type="dxa"/>
            <w:tcBorders>
              <w:bottom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1BB866F" w14:textId="63656E1B" w:rsidR="00022E78" w:rsidRPr="00DA407D" w:rsidRDefault="00022E78" w:rsidP="00022E78">
            <w:pPr>
              <w:pStyle w:val="Odstavecseseznamem"/>
              <w:numPr>
                <w:ilvl w:val="0"/>
                <w:numId w:val="32"/>
              </w:numPr>
              <w:spacing w:before="60" w:after="60" w:line="240" w:lineRule="auto"/>
              <w:ind w:left="993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DA407D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Skutečně dosažená doba na vyřízení každé jedné stížnosti související se službou dodávky pitné vody (dny)</w:t>
            </w:r>
          </w:p>
        </w:tc>
      </w:tr>
      <w:tr w:rsidR="00022E78" w:rsidRPr="006E2174" w14:paraId="4DD3C72F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8BDD9D0" w14:textId="77777777" w:rsidR="00022E78" w:rsidRPr="006E2174" w:rsidRDefault="00022E78" w:rsidP="00022E78">
            <w:pPr>
              <w:pStyle w:val="Odstavecseseznamem"/>
              <w:numPr>
                <w:ilvl w:val="0"/>
                <w:numId w:val="31"/>
              </w:numPr>
              <w:spacing w:before="60" w:after="60" w:line="240" w:lineRule="auto"/>
              <w:ind w:left="993" w:hanging="426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Neprávem zamítnuté stížnosti odběratelů (iPOVz3, POVz3)</w:t>
            </w:r>
          </w:p>
        </w:tc>
      </w:tr>
      <w:tr w:rsidR="00022E78" w:rsidRPr="006E2174" w14:paraId="45079BA6" w14:textId="77777777" w:rsidTr="000B2563">
        <w:trPr>
          <w:divId w:val="2008359492"/>
          <w:trHeight w:val="76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08D47BD" w14:textId="77777777" w:rsidR="00022E78" w:rsidRPr="00922D98" w:rsidRDefault="00022E78" w:rsidP="00022E78">
            <w:pPr>
              <w:pStyle w:val="Odstavecseseznamem"/>
              <w:numPr>
                <w:ilvl w:val="0"/>
                <w:numId w:val="33"/>
              </w:numPr>
              <w:spacing w:before="60" w:after="60" w:line="240" w:lineRule="auto"/>
              <w:ind w:left="993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922D98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Počet neprávem zamítnutých nebo nevyřešených stížností, které byly vlastníkem nebo věcně příslušným kompetentním úřadem shledány jako neprávem zamítnuté nebo nevyřešené, během jednoho roku (počet)</w:t>
            </w:r>
          </w:p>
        </w:tc>
      </w:tr>
      <w:tr w:rsidR="00022E78" w:rsidRPr="006E2174" w14:paraId="33C71F26" w14:textId="77777777" w:rsidTr="000B2563">
        <w:trPr>
          <w:divId w:val="2008359492"/>
          <w:trHeight w:val="255"/>
        </w:trPr>
        <w:tc>
          <w:tcPr>
            <w:tcW w:w="9062" w:type="dxa"/>
            <w:tcBorders>
              <w:bottom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FEB1A14" w14:textId="77777777" w:rsidR="00022E78" w:rsidRPr="00922D98" w:rsidRDefault="00022E78" w:rsidP="00022E78">
            <w:pPr>
              <w:pStyle w:val="Odstavecseseznamem"/>
              <w:numPr>
                <w:ilvl w:val="0"/>
                <w:numId w:val="33"/>
              </w:numPr>
              <w:spacing w:before="60" w:after="60" w:line="240" w:lineRule="auto"/>
              <w:ind w:left="993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922D98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Celkový počet zamítnutých nebo nevyřešených stížností, k referenčnímu datu (počet)</w:t>
            </w:r>
          </w:p>
        </w:tc>
      </w:tr>
      <w:tr w:rsidR="00022E78" w:rsidRPr="006E2174" w14:paraId="529AEF4A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902CA4C" w14:textId="77777777" w:rsidR="00022E78" w:rsidRPr="006E2174" w:rsidRDefault="00022E78" w:rsidP="00022E78">
            <w:pPr>
              <w:pStyle w:val="Odstavecseseznamem"/>
              <w:numPr>
                <w:ilvl w:val="0"/>
                <w:numId w:val="31"/>
              </w:numPr>
              <w:spacing w:before="60" w:after="60" w:line="240" w:lineRule="auto"/>
              <w:ind w:left="993" w:hanging="426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Stanovisko nebo vyjádření k dokumentaci přípojek (iPOVz4, POVz4)</w:t>
            </w:r>
          </w:p>
        </w:tc>
      </w:tr>
      <w:tr w:rsidR="00022E78" w:rsidRPr="006E2174" w14:paraId="5AA80EEE" w14:textId="77777777" w:rsidTr="000B2563">
        <w:trPr>
          <w:divId w:val="2008359492"/>
          <w:trHeight w:val="510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CDAC6F2" w14:textId="77777777" w:rsidR="00022E78" w:rsidRPr="00A72763" w:rsidRDefault="00022E78" w:rsidP="00022E78">
            <w:pPr>
              <w:pStyle w:val="Odstavecseseznamem"/>
              <w:numPr>
                <w:ilvl w:val="0"/>
                <w:numId w:val="34"/>
              </w:numPr>
              <w:spacing w:before="60" w:after="60" w:line="240" w:lineRule="auto"/>
              <w:ind w:left="993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A72763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Počet opožděných stanovisek nebo vyjádření k dokumentaci přípojek, během jednoho roku (počet)</w:t>
            </w:r>
          </w:p>
        </w:tc>
      </w:tr>
      <w:tr w:rsidR="00022E78" w:rsidRPr="006E2174" w14:paraId="536D3E25" w14:textId="77777777" w:rsidTr="000B2563">
        <w:trPr>
          <w:divId w:val="2008359492"/>
          <w:trHeight w:val="510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C51B499" w14:textId="77777777" w:rsidR="00022E78" w:rsidRPr="00A72763" w:rsidRDefault="00022E78" w:rsidP="00022E78">
            <w:pPr>
              <w:pStyle w:val="Odstavecseseznamem"/>
              <w:numPr>
                <w:ilvl w:val="0"/>
                <w:numId w:val="34"/>
              </w:numPr>
              <w:spacing w:before="60" w:after="60" w:line="240" w:lineRule="auto"/>
              <w:ind w:left="993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A72763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Celkový počet vydaných stanovisek nebo vyjádření k dokumentaci přípojek, k referenčnímu datu (počet)</w:t>
            </w:r>
          </w:p>
        </w:tc>
      </w:tr>
      <w:tr w:rsidR="00022E78" w:rsidRPr="006E2174" w14:paraId="69A3F3A3" w14:textId="77777777" w:rsidTr="000B2563">
        <w:trPr>
          <w:divId w:val="2008359492"/>
          <w:trHeight w:val="510"/>
        </w:trPr>
        <w:tc>
          <w:tcPr>
            <w:tcW w:w="9062" w:type="dxa"/>
            <w:tcBorders>
              <w:bottom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0F5F6F9" w14:textId="77777777" w:rsidR="00022E78" w:rsidRPr="00A72763" w:rsidRDefault="00022E78" w:rsidP="00022E78">
            <w:pPr>
              <w:pStyle w:val="Odstavecseseznamem"/>
              <w:numPr>
                <w:ilvl w:val="0"/>
                <w:numId w:val="34"/>
              </w:numPr>
              <w:spacing w:before="60" w:after="60" w:line="240" w:lineRule="auto"/>
              <w:ind w:left="993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A72763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Skutečně dosažená doba pro vydání každého jednoho stanoviska nebo vyjádření k dokumentaci přípojek (dny)</w:t>
            </w:r>
          </w:p>
        </w:tc>
      </w:tr>
      <w:tr w:rsidR="00022E78" w:rsidRPr="006E2174" w14:paraId="5B451251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1C69A0B" w14:textId="6C8196E1" w:rsidR="00022E78" w:rsidRPr="006E2174" w:rsidRDefault="00022E78" w:rsidP="00022E78">
            <w:pPr>
              <w:pStyle w:val="Odstavecseseznamem"/>
              <w:numPr>
                <w:ilvl w:val="0"/>
                <w:numId w:val="31"/>
              </w:numPr>
              <w:spacing w:before="60" w:after="60" w:line="240" w:lineRule="auto"/>
              <w:ind w:left="993" w:hanging="426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Stanovisko nebo vyjádření k dokumentaci vodovodu (iPOVz5, POVz5)</w:t>
            </w:r>
          </w:p>
        </w:tc>
      </w:tr>
      <w:tr w:rsidR="00022E78" w:rsidRPr="006E2174" w14:paraId="03DC3A41" w14:textId="77777777" w:rsidTr="000B2563">
        <w:trPr>
          <w:divId w:val="2008359492"/>
          <w:trHeight w:val="510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03DC852C" w14:textId="674FE40C" w:rsidR="00022E78" w:rsidRPr="00A72763" w:rsidRDefault="00022E78" w:rsidP="00022E78">
            <w:pPr>
              <w:pStyle w:val="Odstavecseseznamem"/>
              <w:numPr>
                <w:ilvl w:val="0"/>
                <w:numId w:val="35"/>
              </w:numPr>
              <w:spacing w:before="60" w:after="60" w:line="240" w:lineRule="auto"/>
              <w:ind w:left="993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A72763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Počet opožděných stanovisek nebo vyjádření k dokumentaci vodovodu, během jednoho roku (počet)</w:t>
            </w:r>
          </w:p>
        </w:tc>
      </w:tr>
      <w:tr w:rsidR="00022E78" w:rsidRPr="006E2174" w14:paraId="090E5824" w14:textId="77777777" w:rsidTr="000B2563">
        <w:trPr>
          <w:divId w:val="2008359492"/>
          <w:trHeight w:val="510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2B38AE2" w14:textId="2A8CAFE9" w:rsidR="00022E78" w:rsidRPr="00A72763" w:rsidRDefault="00022E78" w:rsidP="00022E78">
            <w:pPr>
              <w:pStyle w:val="Odstavecseseznamem"/>
              <w:numPr>
                <w:ilvl w:val="0"/>
                <w:numId w:val="35"/>
              </w:numPr>
              <w:spacing w:before="60" w:after="60" w:line="240" w:lineRule="auto"/>
              <w:ind w:left="993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A72763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Celkový počet vydaných stanovisek nebo vyjádření k dokumentaci vodovodu, k referenčnímu datu (počet)</w:t>
            </w:r>
          </w:p>
        </w:tc>
      </w:tr>
      <w:tr w:rsidR="00022E78" w:rsidRPr="006E2174" w14:paraId="20FC475F" w14:textId="77777777" w:rsidTr="000B2563">
        <w:trPr>
          <w:divId w:val="2008359492"/>
          <w:trHeight w:val="510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065813DB" w14:textId="4C7EE004" w:rsidR="00022E78" w:rsidRPr="006E2174" w:rsidRDefault="00022E78" w:rsidP="00022E78">
            <w:pPr>
              <w:pStyle w:val="Odstavecseseznamem"/>
              <w:numPr>
                <w:ilvl w:val="0"/>
                <w:numId w:val="35"/>
              </w:numPr>
              <w:spacing w:before="60" w:after="60" w:line="240" w:lineRule="auto"/>
              <w:ind w:left="993" w:hanging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F0395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Skutečně dosažená doba pro vydání každého jednoho stanoviska nebo vyjádření k dokumentaci vodovodu (dny)</w:t>
            </w:r>
          </w:p>
        </w:tc>
      </w:tr>
      <w:tr w:rsidR="00022E78" w:rsidRPr="006E2174" w14:paraId="7E97EB09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DAEEF3" w:themeFill="accent5" w:themeFillTint="33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094AD8BD" w14:textId="77777777" w:rsidR="00022E78" w:rsidRPr="006E2174" w:rsidRDefault="00022E78" w:rsidP="00022E78">
            <w:pPr>
              <w:pStyle w:val="Odstavecseseznamem"/>
              <w:numPr>
                <w:ilvl w:val="0"/>
                <w:numId w:val="1"/>
              </w:num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134D2E">
              <w:rPr>
                <w:rFonts w:ascii="Helvetica" w:eastAsia="Times New Roman" w:hAnsi="Helvetica" w:cs="Arial"/>
                <w:b/>
                <w:bCs/>
                <w:caps/>
                <w:sz w:val="20"/>
                <w:szCs w:val="20"/>
                <w:lang w:eastAsia="cs-CZ"/>
              </w:rPr>
              <w:t>Stanovení pokutových bodů a smluvních sankcí</w:t>
            </w:r>
          </w:p>
        </w:tc>
      </w:tr>
      <w:tr w:rsidR="00022E78" w:rsidRPr="006E2174" w14:paraId="1794C1C9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520BFBE" w14:textId="77777777" w:rsidR="00022E78" w:rsidRPr="006E2174" w:rsidRDefault="00022E78" w:rsidP="00022E78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Vyhodnocení pokutových bodů pro jednotlivé ukazatele – ve formě tabulky dle Přílohy č. 1</w:t>
            </w:r>
          </w:p>
        </w:tc>
      </w:tr>
      <w:tr w:rsidR="00022E78" w:rsidRPr="006E2174" w14:paraId="1D8B2AD1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0DAF318" w14:textId="77777777" w:rsidR="00022E78" w:rsidRPr="006E2174" w:rsidRDefault="00022E78" w:rsidP="00022E78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Seznam všech výkonových ukazatelů a celkový počet k nim příslušných bodů</w:t>
            </w:r>
          </w:p>
        </w:tc>
      </w:tr>
      <w:tr w:rsidR="00022E78" w:rsidRPr="006E2174" w14:paraId="65442FDF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EF65017" w14:textId="77777777" w:rsidR="00022E78" w:rsidRPr="006E2174" w:rsidRDefault="00022E78" w:rsidP="00022E78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Aktuální stav pokutových bodů – (vývoj za poslední 3 roky)</w:t>
            </w:r>
          </w:p>
        </w:tc>
      </w:tr>
      <w:tr w:rsidR="00022E78" w:rsidRPr="006E2174" w14:paraId="0A93B2C0" w14:textId="77777777" w:rsidTr="000B2563">
        <w:trPr>
          <w:divId w:val="2008359492"/>
          <w:trHeight w:val="510"/>
        </w:trPr>
        <w:tc>
          <w:tcPr>
            <w:tcW w:w="9062" w:type="dxa"/>
            <w:shd w:val="clear" w:color="auto" w:fill="DAEEF3" w:themeFill="accent5" w:themeFillTint="33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03ED7560" w14:textId="77777777" w:rsidR="00022E78" w:rsidRPr="006E2174" w:rsidRDefault="00022E78" w:rsidP="00022E78">
            <w:pPr>
              <w:pStyle w:val="Odstavecseseznamem"/>
              <w:numPr>
                <w:ilvl w:val="0"/>
                <w:numId w:val="1"/>
              </w:num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A57CE5">
              <w:rPr>
                <w:rFonts w:ascii="Helvetica" w:eastAsia="Times New Roman" w:hAnsi="Helvetica" w:cs="Arial"/>
                <w:b/>
                <w:bCs/>
                <w:caps/>
                <w:sz w:val="20"/>
                <w:szCs w:val="20"/>
                <w:lang w:eastAsia="cs-CZ"/>
              </w:rPr>
              <w:t xml:space="preserve">Informační povinnost provozovatele v rámci práv </w:t>
            </w:r>
            <w:r>
              <w:rPr>
                <w:rFonts w:ascii="Helvetica" w:eastAsia="Times New Roman" w:hAnsi="Helvetica" w:cs="Arial"/>
                <w:b/>
                <w:bCs/>
                <w:caps/>
                <w:sz w:val="20"/>
                <w:szCs w:val="20"/>
                <w:lang w:eastAsia="cs-CZ"/>
              </w:rPr>
              <w:br/>
            </w:r>
            <w:r w:rsidRPr="00A57CE5">
              <w:rPr>
                <w:rFonts w:ascii="Helvetica" w:eastAsia="Times New Roman" w:hAnsi="Helvetica" w:cs="Arial"/>
                <w:b/>
                <w:bCs/>
                <w:caps/>
                <w:sz w:val="20"/>
                <w:szCs w:val="20"/>
                <w:lang w:eastAsia="cs-CZ"/>
              </w:rPr>
              <w:t>a povinností přenesených na vlastníka</w:t>
            </w:r>
          </w:p>
        </w:tc>
      </w:tr>
      <w:tr w:rsidR="00022E78" w:rsidRPr="006E2174" w14:paraId="69525D6E" w14:textId="77777777" w:rsidTr="000B2563">
        <w:trPr>
          <w:divId w:val="2008359492"/>
          <w:trHeight w:val="510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F937964" w14:textId="544CF076" w:rsidR="00022E78" w:rsidRPr="006E2174" w:rsidRDefault="00022E78" w:rsidP="00022E78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Počet a stručný popis zásahů do 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Vodovodu </w:t>
            </w: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nebo jiné části majetku, pro které s ohledem na jejich nestandardnost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byl vyžádán mimořádně souhlas V</w:t>
            </w: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lastníka</w:t>
            </w:r>
          </w:p>
        </w:tc>
      </w:tr>
      <w:tr w:rsidR="00022E78" w:rsidRPr="006E2174" w14:paraId="2B391125" w14:textId="77777777" w:rsidTr="000B2563">
        <w:trPr>
          <w:divId w:val="2008359492"/>
          <w:trHeight w:val="510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7D73DAC" w14:textId="77777777" w:rsidR="00022E78" w:rsidRPr="006E2174" w:rsidRDefault="00022E78" w:rsidP="00022E78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Seznam zásahů 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</w:t>
            </w: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rovozovatele do 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Vodohospodářského </w:t>
            </w: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majetku specifikovaných jako 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</w:t>
            </w: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echnické zhodnocení, stručný popis, prokázání souhlasu 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</w:t>
            </w: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lastníka</w:t>
            </w:r>
          </w:p>
        </w:tc>
      </w:tr>
      <w:tr w:rsidR="00022E78" w:rsidRPr="006E2174" w14:paraId="39D1439E" w14:textId="77777777" w:rsidTr="000B2563">
        <w:trPr>
          <w:divId w:val="2008359492"/>
          <w:trHeight w:val="76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7538B16" w14:textId="26B7C713" w:rsidR="00022E78" w:rsidRPr="006E2174" w:rsidRDefault="00022E78" w:rsidP="00022E78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Seznam souhlasných stanovisek 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</w:t>
            </w: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rovozovatele k připojení na 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</w:t>
            </w: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odovod, seznam negativních stanovisek 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</w:t>
            </w: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rovozovatele k připojení na 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Vodovod</w:t>
            </w: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s ohledem na kapacitní a další technické požadavky včetně stručného komentáře</w:t>
            </w:r>
          </w:p>
        </w:tc>
      </w:tr>
      <w:tr w:rsidR="00022E78" w:rsidRPr="006E2174" w14:paraId="0AAF6411" w14:textId="77777777" w:rsidTr="000B2563">
        <w:trPr>
          <w:divId w:val="2008359492"/>
          <w:trHeight w:val="255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C1BCFED" w14:textId="5654FE58" w:rsidR="00022E78" w:rsidRPr="006E2174" w:rsidRDefault="00E94404" w:rsidP="00022E78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ins w:id="42" w:author="Frýbová Eva" w:date="2025-02-26T10:41:00Z" w16du:dateUtc="2025-02-26T09:41:00Z">
              <w:r>
                <w:rPr>
                  <w:rFonts w:ascii="Arial" w:eastAsia="Times New Roman" w:hAnsi="Arial" w:cs="Arial"/>
                  <w:sz w:val="20"/>
                  <w:szCs w:val="20"/>
                  <w:lang w:eastAsia="cs-CZ"/>
                </w:rPr>
                <w:lastRenderedPageBreak/>
                <w:t xml:space="preserve">Počet </w:t>
              </w:r>
            </w:ins>
            <w:del w:id="43" w:author="Frýbová Eva" w:date="2025-02-26T10:41:00Z" w16du:dateUtc="2025-02-26T09:41:00Z">
              <w:r w:rsidR="00022E78" w:rsidRPr="006E2174" w:rsidDel="00E94404">
                <w:rPr>
                  <w:rFonts w:ascii="Arial" w:eastAsia="Times New Roman" w:hAnsi="Arial" w:cs="Arial"/>
                  <w:sz w:val="20"/>
                  <w:szCs w:val="20"/>
                  <w:lang w:eastAsia="cs-CZ"/>
                </w:rPr>
                <w:delText>Seznam a kopie</w:delText>
              </w:r>
            </w:del>
            <w:proofErr w:type="gramStart"/>
            <w:ins w:id="44" w:author="Frýbová Eva" w:date="2025-02-26T10:41:00Z" w16du:dateUtc="2025-02-26T09:41:00Z">
              <w:r>
                <w:rPr>
                  <w:rFonts w:ascii="Arial" w:eastAsia="Times New Roman" w:hAnsi="Arial" w:cs="Arial"/>
                  <w:sz w:val="20"/>
                  <w:szCs w:val="20"/>
                  <w:lang w:eastAsia="cs-CZ"/>
                </w:rPr>
                <w:t xml:space="preserve">nově </w:t>
              </w:r>
            </w:ins>
            <w:r w:rsidR="00022E78"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uzavřených</w:t>
            </w:r>
            <w:proofErr w:type="gramEnd"/>
            <w:r w:rsidR="00022E78"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písemných smluv s odběrateli</w:t>
            </w:r>
          </w:p>
        </w:tc>
      </w:tr>
      <w:tr w:rsidR="00022E78" w:rsidRPr="006E2174" w:rsidDel="00664279" w14:paraId="749C3718" w14:textId="63F7E170" w:rsidTr="00E94404">
        <w:trPr>
          <w:divId w:val="2008359492"/>
          <w:trHeight w:val="1275"/>
          <w:del w:id="45" w:author="Frýbová Eva" w:date="2025-05-14T15:10:00Z" w16du:dateUtc="2025-05-14T13:10:00Z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59E9A06" w14:textId="4B06EE7C" w:rsidR="00022E78" w:rsidRPr="006E2174" w:rsidDel="00664279" w:rsidRDefault="00022E78" w:rsidP="00022E78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del w:id="46" w:author="Frýbová Eva" w:date="2025-05-14T15:10:00Z" w16du:dateUtc="2025-05-14T13:10:00Z"/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del w:id="47" w:author="Frýbová Eva" w:date="2025-02-26T10:41:00Z" w16du:dateUtc="2025-02-26T09:41:00Z">
              <w:r w:rsidRPr="006E2174" w:rsidDel="00E94404">
                <w:rPr>
                  <w:rFonts w:ascii="Arial" w:eastAsia="Times New Roman" w:hAnsi="Arial" w:cs="Arial"/>
                  <w:sz w:val="20"/>
                  <w:szCs w:val="20"/>
                  <w:lang w:eastAsia="cs-CZ"/>
                </w:rPr>
                <w:delText xml:space="preserve">Vzory informací podle § 8 odst. 6 </w:delText>
              </w:r>
              <w:r w:rsidDel="00E94404">
                <w:rPr>
                  <w:rFonts w:ascii="Arial" w:eastAsia="Times New Roman" w:hAnsi="Arial" w:cs="Arial"/>
                  <w:sz w:val="20"/>
                  <w:szCs w:val="20"/>
                  <w:lang w:eastAsia="cs-CZ"/>
                </w:rPr>
                <w:delText>ZVaK</w:delText>
              </w:r>
              <w:r w:rsidRPr="006E2174" w:rsidDel="00E94404">
                <w:rPr>
                  <w:rFonts w:ascii="Arial" w:eastAsia="Times New Roman" w:hAnsi="Arial" w:cs="Arial"/>
                  <w:sz w:val="20"/>
                  <w:szCs w:val="20"/>
                  <w:lang w:eastAsia="cs-CZ"/>
                </w:rPr>
                <w:delText xml:space="preserve"> o skutečnost</w:delText>
              </w:r>
              <w:r w:rsidDel="00E94404">
                <w:rPr>
                  <w:rFonts w:ascii="Arial" w:eastAsia="Times New Roman" w:hAnsi="Arial" w:cs="Arial"/>
                  <w:sz w:val="20"/>
                  <w:szCs w:val="20"/>
                  <w:lang w:eastAsia="cs-CZ"/>
                </w:rPr>
                <w:delText>e</w:delText>
              </w:r>
              <w:r w:rsidRPr="006E2174" w:rsidDel="00E94404">
                <w:rPr>
                  <w:rFonts w:ascii="Arial" w:eastAsia="Times New Roman" w:hAnsi="Arial" w:cs="Arial"/>
                  <w:sz w:val="20"/>
                  <w:szCs w:val="20"/>
                  <w:lang w:eastAsia="cs-CZ"/>
                </w:rPr>
                <w:delText xml:space="preserve">ch v rozsahu dle § 36 odst. 3 </w:delText>
              </w:r>
              <w:r w:rsidDel="00E94404">
                <w:rPr>
                  <w:rFonts w:ascii="Arial" w:eastAsia="Times New Roman" w:hAnsi="Arial" w:cs="Arial"/>
                  <w:sz w:val="20"/>
                  <w:szCs w:val="20"/>
                  <w:lang w:eastAsia="cs-CZ"/>
                </w:rPr>
                <w:delText>ZVaK</w:delText>
              </w:r>
              <w:r w:rsidRPr="006E2174" w:rsidDel="00E94404">
                <w:rPr>
                  <w:rFonts w:ascii="Arial" w:eastAsia="Times New Roman" w:hAnsi="Arial" w:cs="Arial"/>
                  <w:sz w:val="20"/>
                  <w:szCs w:val="20"/>
                  <w:lang w:eastAsia="cs-CZ"/>
                </w:rPr>
                <w:delText xml:space="preserve">, seznam obecních úřadů, v jejichž obvodu zajišťuje </w:delText>
              </w:r>
              <w:r w:rsidDel="00E94404">
                <w:rPr>
                  <w:rFonts w:ascii="Arial" w:eastAsia="Times New Roman" w:hAnsi="Arial" w:cs="Arial"/>
                  <w:sz w:val="20"/>
                  <w:szCs w:val="20"/>
                  <w:lang w:eastAsia="cs-CZ"/>
                </w:rPr>
                <w:delText>P</w:delText>
              </w:r>
              <w:r w:rsidRPr="006E2174" w:rsidDel="00E94404">
                <w:rPr>
                  <w:rFonts w:ascii="Arial" w:eastAsia="Times New Roman" w:hAnsi="Arial" w:cs="Arial"/>
                  <w:sz w:val="20"/>
                  <w:szCs w:val="20"/>
                  <w:lang w:eastAsia="cs-CZ"/>
                </w:rPr>
                <w:delText xml:space="preserve">rovozovatel provozování </w:delText>
              </w:r>
              <w:r w:rsidDel="00E94404">
                <w:rPr>
                  <w:rFonts w:ascii="Arial" w:eastAsia="Times New Roman" w:hAnsi="Arial" w:cs="Arial"/>
                  <w:sz w:val="20"/>
                  <w:szCs w:val="20"/>
                  <w:lang w:eastAsia="cs-CZ"/>
                </w:rPr>
                <w:delText>V</w:delText>
              </w:r>
              <w:r w:rsidRPr="006E2174" w:rsidDel="00E94404">
                <w:rPr>
                  <w:rFonts w:ascii="Arial" w:eastAsia="Times New Roman" w:hAnsi="Arial" w:cs="Arial"/>
                  <w:sz w:val="20"/>
                  <w:szCs w:val="20"/>
                  <w:lang w:eastAsia="cs-CZ"/>
                </w:rPr>
                <w:delText>o</w:delText>
              </w:r>
              <w:r w:rsidDel="00E94404">
                <w:rPr>
                  <w:rFonts w:ascii="Arial" w:eastAsia="Times New Roman" w:hAnsi="Arial" w:cs="Arial"/>
                  <w:sz w:val="20"/>
                  <w:szCs w:val="20"/>
                  <w:lang w:eastAsia="cs-CZ"/>
                </w:rPr>
                <w:delText>dovodu</w:delText>
              </w:r>
              <w:r w:rsidRPr="006E2174" w:rsidDel="00E94404">
                <w:rPr>
                  <w:rFonts w:ascii="Arial" w:eastAsia="Times New Roman" w:hAnsi="Arial" w:cs="Arial"/>
                  <w:sz w:val="20"/>
                  <w:szCs w:val="20"/>
                  <w:lang w:eastAsia="cs-CZ"/>
                </w:rPr>
                <w:delText xml:space="preserve">, včetně doložení času a způsobu realizace informační povinnosti včetně způsobu prezentace všech uváděných informací na www stránkách </w:delText>
              </w:r>
              <w:r w:rsidDel="00E94404">
                <w:rPr>
                  <w:rFonts w:ascii="Arial" w:eastAsia="Times New Roman" w:hAnsi="Arial" w:cs="Arial"/>
                  <w:sz w:val="20"/>
                  <w:szCs w:val="20"/>
                  <w:lang w:eastAsia="cs-CZ"/>
                </w:rPr>
                <w:delText>P</w:delText>
              </w:r>
              <w:r w:rsidRPr="006E2174" w:rsidDel="00E94404">
                <w:rPr>
                  <w:rFonts w:ascii="Arial" w:eastAsia="Times New Roman" w:hAnsi="Arial" w:cs="Arial"/>
                  <w:sz w:val="20"/>
                  <w:szCs w:val="20"/>
                  <w:lang w:eastAsia="cs-CZ"/>
                </w:rPr>
                <w:delText>rovozovatele</w:delText>
              </w:r>
            </w:del>
          </w:p>
        </w:tc>
      </w:tr>
      <w:tr w:rsidR="00022E78" w:rsidRPr="006E2174" w:rsidDel="00664279" w14:paraId="3E373D92" w14:textId="3B28D322" w:rsidTr="00E94404">
        <w:trPr>
          <w:divId w:val="2008359492"/>
          <w:trHeight w:val="1020"/>
          <w:del w:id="48" w:author="Frýbová Eva" w:date="2025-05-14T15:10:00Z" w16du:dateUtc="2025-05-14T13:10:00Z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7FA8D67" w14:textId="37907016" w:rsidR="00022E78" w:rsidRPr="006E2174" w:rsidDel="00664279" w:rsidRDefault="00022E78" w:rsidP="00022E78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del w:id="49" w:author="Frýbová Eva" w:date="2025-05-14T15:10:00Z" w16du:dateUtc="2025-05-14T13:10:00Z"/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del w:id="50" w:author="Frýbová Eva" w:date="2025-02-26T10:41:00Z" w16du:dateUtc="2025-02-26T09:41:00Z">
              <w:r w:rsidRPr="006E2174" w:rsidDel="00E94404">
                <w:rPr>
                  <w:rFonts w:ascii="Arial" w:eastAsia="Times New Roman" w:hAnsi="Arial" w:cs="Arial"/>
                  <w:sz w:val="20"/>
                  <w:szCs w:val="20"/>
                  <w:lang w:eastAsia="cs-CZ"/>
                </w:rPr>
                <w:delText xml:space="preserve">Kopie zveřejnění úplné informace o celkovém </w:delText>
              </w:r>
              <w:r w:rsidDel="00E94404">
                <w:rPr>
                  <w:rFonts w:ascii="Arial" w:eastAsia="Times New Roman" w:hAnsi="Arial" w:cs="Arial"/>
                  <w:sz w:val="20"/>
                  <w:szCs w:val="20"/>
                  <w:lang w:eastAsia="cs-CZ"/>
                </w:rPr>
                <w:delText>porovnání</w:delText>
              </w:r>
              <w:r w:rsidRPr="006E2174" w:rsidDel="00E94404">
                <w:rPr>
                  <w:rFonts w:ascii="Arial" w:eastAsia="Times New Roman" w:hAnsi="Arial" w:cs="Arial"/>
                  <w:sz w:val="20"/>
                  <w:szCs w:val="20"/>
                  <w:lang w:eastAsia="cs-CZ"/>
                </w:rPr>
                <w:delText xml:space="preserve"> všech položek výpočtu ceny pro vodné v předchozím kalendářním roce. Vykázaný rozdíl musí být zdůvodněn. Prokázání, že toto </w:delText>
              </w:r>
              <w:r w:rsidDel="00E94404">
                <w:rPr>
                  <w:rFonts w:ascii="Arial" w:eastAsia="Times New Roman" w:hAnsi="Arial" w:cs="Arial"/>
                  <w:sz w:val="20"/>
                  <w:szCs w:val="20"/>
                  <w:lang w:eastAsia="cs-CZ"/>
                </w:rPr>
                <w:delText>porovnání (</w:delText>
              </w:r>
              <w:r w:rsidRPr="006E2174" w:rsidDel="00E94404">
                <w:rPr>
                  <w:rFonts w:ascii="Arial" w:eastAsia="Times New Roman" w:hAnsi="Arial" w:cs="Arial"/>
                  <w:sz w:val="20"/>
                  <w:szCs w:val="20"/>
                  <w:lang w:eastAsia="cs-CZ"/>
                </w:rPr>
                <w:delText>vyúčtování</w:delText>
              </w:r>
              <w:r w:rsidDel="00E94404">
                <w:rPr>
                  <w:rFonts w:ascii="Arial" w:eastAsia="Times New Roman" w:hAnsi="Arial" w:cs="Arial"/>
                  <w:sz w:val="20"/>
                  <w:szCs w:val="20"/>
                  <w:lang w:eastAsia="cs-CZ"/>
                </w:rPr>
                <w:delText>)</w:delText>
              </w:r>
              <w:r w:rsidRPr="006E2174" w:rsidDel="00E94404">
                <w:rPr>
                  <w:rFonts w:ascii="Arial" w:eastAsia="Times New Roman" w:hAnsi="Arial" w:cs="Arial"/>
                  <w:sz w:val="20"/>
                  <w:szCs w:val="20"/>
                  <w:lang w:eastAsia="cs-CZ"/>
                </w:rPr>
                <w:delText xml:space="preserve"> bylo zveřejněno v termínu do </w:delText>
              </w:r>
              <w:r w:rsidRPr="002037CE" w:rsidDel="00E94404">
                <w:rPr>
                  <w:rFonts w:ascii="Arial" w:eastAsia="Times New Roman" w:hAnsi="Arial" w:cs="Arial"/>
                  <w:sz w:val="20"/>
                  <w:szCs w:val="20"/>
                  <w:lang w:eastAsia="cs-CZ"/>
                </w:rPr>
                <w:delText>30.4.</w:delText>
              </w:r>
              <w:r w:rsidRPr="006E2174" w:rsidDel="00E94404">
                <w:rPr>
                  <w:rFonts w:ascii="Arial" w:eastAsia="Times New Roman" w:hAnsi="Arial" w:cs="Arial"/>
                  <w:sz w:val="20"/>
                  <w:szCs w:val="20"/>
                  <w:lang w:eastAsia="cs-CZ"/>
                </w:rPr>
                <w:delText xml:space="preserve"> a prokázání předání </w:delText>
              </w:r>
              <w:r w:rsidDel="00E94404">
                <w:rPr>
                  <w:rFonts w:ascii="Arial" w:eastAsia="Times New Roman" w:hAnsi="Arial" w:cs="Arial"/>
                  <w:sz w:val="20"/>
                  <w:szCs w:val="20"/>
                  <w:lang w:eastAsia="cs-CZ"/>
                </w:rPr>
                <w:delText>porovnání</w:delText>
              </w:r>
              <w:r w:rsidRPr="006E2174" w:rsidDel="00E94404">
                <w:rPr>
                  <w:rFonts w:ascii="Arial" w:eastAsia="Times New Roman" w:hAnsi="Arial" w:cs="Arial"/>
                  <w:sz w:val="20"/>
                  <w:szCs w:val="20"/>
                  <w:lang w:eastAsia="cs-CZ"/>
                </w:rPr>
                <w:delText xml:space="preserve"> v termínu na Ministerstvo zemědělství ČR</w:delText>
              </w:r>
            </w:del>
          </w:p>
        </w:tc>
      </w:tr>
      <w:tr w:rsidR="00022E78" w:rsidRPr="006E2174" w:rsidDel="0001554B" w14:paraId="34D05F75" w14:textId="6335916B" w:rsidTr="000B2563">
        <w:trPr>
          <w:divId w:val="2008359492"/>
          <w:trHeight w:val="255"/>
          <w:del w:id="51" w:author="Frýbová Eva" w:date="2025-02-26T09:56:00Z"/>
        </w:trPr>
        <w:tc>
          <w:tcPr>
            <w:tcW w:w="9062" w:type="dxa"/>
            <w:shd w:val="clear" w:color="auto" w:fill="DAEEF3" w:themeFill="accent5" w:themeFillTint="33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841D544" w14:textId="0FF27314" w:rsidR="00022E78" w:rsidRPr="008829DD" w:rsidDel="0001554B" w:rsidRDefault="00022E78" w:rsidP="00022E78">
            <w:pPr>
              <w:pStyle w:val="Odstavecseseznamem"/>
              <w:numPr>
                <w:ilvl w:val="0"/>
                <w:numId w:val="1"/>
              </w:numPr>
              <w:spacing w:before="60" w:after="60" w:line="240" w:lineRule="auto"/>
              <w:rPr>
                <w:del w:id="52" w:author="Frýbová Eva" w:date="2025-02-26T09:56:00Z" w16du:dateUtc="2025-02-26T08:56:00Z"/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cs-CZ"/>
              </w:rPr>
            </w:pPr>
            <w:del w:id="53" w:author="Frýbová Eva" w:date="2025-02-26T09:56:00Z" w16du:dateUtc="2025-02-26T08:56:00Z">
              <w:r w:rsidRPr="008829DD" w:rsidDel="0001554B">
                <w:rPr>
                  <w:rFonts w:ascii="Helvetica" w:eastAsia="Times New Roman" w:hAnsi="Helvetica" w:cs="Arial"/>
                  <w:b/>
                  <w:bCs/>
                  <w:caps/>
                  <w:color w:val="FF0000"/>
                  <w:sz w:val="20"/>
                  <w:szCs w:val="20"/>
                  <w:lang w:eastAsia="cs-CZ"/>
                </w:rPr>
                <w:delText>Systém řízení jakosti</w:delText>
              </w:r>
            </w:del>
          </w:p>
        </w:tc>
      </w:tr>
      <w:tr w:rsidR="00022E78" w:rsidRPr="006E2174" w:rsidDel="0001554B" w14:paraId="093995DD" w14:textId="5F220C62" w:rsidTr="000B2563">
        <w:trPr>
          <w:divId w:val="2008359492"/>
          <w:trHeight w:val="255"/>
          <w:del w:id="54" w:author="Frýbová Eva" w:date="2025-02-26T09:56:00Z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8EAD370" w14:textId="5F5F1E80" w:rsidR="00022E78" w:rsidRPr="008829DD" w:rsidDel="0001554B" w:rsidRDefault="00022E78" w:rsidP="00022E78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del w:id="55" w:author="Frýbová Eva" w:date="2025-02-26T09:56:00Z" w16du:dateUtc="2025-02-26T08:56:00Z"/>
                <w:rFonts w:ascii="Arial" w:eastAsia="Times New Roman" w:hAnsi="Arial" w:cs="Arial"/>
                <w:color w:val="FF0000"/>
                <w:sz w:val="20"/>
                <w:szCs w:val="20"/>
                <w:lang w:eastAsia="cs-CZ"/>
              </w:rPr>
            </w:pPr>
            <w:del w:id="56" w:author="Frýbová Eva" w:date="2025-02-26T09:56:00Z" w16du:dateUtc="2025-02-26T08:56:00Z">
              <w:r w:rsidRPr="008829DD" w:rsidDel="0001554B">
                <w:rPr>
                  <w:rFonts w:ascii="Arial" w:eastAsia="Times New Roman" w:hAnsi="Arial" w:cs="Arial"/>
                  <w:color w:val="FF0000"/>
                  <w:sz w:val="20"/>
                  <w:szCs w:val="20"/>
                  <w:lang w:eastAsia="cs-CZ"/>
                </w:rPr>
                <w:delText>Informace o průběhu a zjištění externích auditů systému řízení jakosti</w:delText>
              </w:r>
            </w:del>
          </w:p>
        </w:tc>
      </w:tr>
      <w:tr w:rsidR="00022E78" w:rsidRPr="006E2174" w:rsidDel="0001554B" w14:paraId="3258C081" w14:textId="64497C9B" w:rsidTr="000B2563">
        <w:trPr>
          <w:divId w:val="2008359492"/>
          <w:trHeight w:val="255"/>
          <w:del w:id="57" w:author="Frýbová Eva" w:date="2025-02-26T09:56:00Z"/>
        </w:trPr>
        <w:tc>
          <w:tcPr>
            <w:tcW w:w="90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0136E25B" w14:textId="56A3C856" w:rsidR="00022E78" w:rsidRPr="008829DD" w:rsidDel="0001554B" w:rsidRDefault="00022E78" w:rsidP="00022E78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del w:id="58" w:author="Frýbová Eva" w:date="2025-02-26T09:56:00Z" w16du:dateUtc="2025-02-26T08:56:00Z"/>
                <w:rFonts w:ascii="Arial" w:eastAsia="Times New Roman" w:hAnsi="Arial" w:cs="Arial"/>
                <w:color w:val="FF0000"/>
                <w:sz w:val="20"/>
                <w:szCs w:val="20"/>
                <w:lang w:eastAsia="cs-CZ"/>
              </w:rPr>
            </w:pPr>
            <w:del w:id="59" w:author="Frýbová Eva" w:date="2025-02-26T09:56:00Z" w16du:dateUtc="2025-02-26T08:56:00Z">
              <w:r w:rsidRPr="008829DD" w:rsidDel="0001554B">
                <w:rPr>
                  <w:rFonts w:ascii="Arial" w:eastAsia="Times New Roman" w:hAnsi="Arial" w:cs="Arial"/>
                  <w:color w:val="FF0000"/>
                  <w:sz w:val="20"/>
                  <w:szCs w:val="20"/>
                  <w:lang w:eastAsia="cs-CZ"/>
                </w:rPr>
                <w:delText>Informace o průběhu a zjištění certifikace systému řízení jakosti</w:delText>
              </w:r>
            </w:del>
          </w:p>
        </w:tc>
      </w:tr>
    </w:tbl>
    <w:p w14:paraId="11DDF35A" w14:textId="77777777" w:rsidR="00CA302C" w:rsidRDefault="00CA302C"/>
    <w:p w14:paraId="0ACD790C" w14:textId="7942AEB0" w:rsidR="002037CE" w:rsidRPr="00FB432F" w:rsidRDefault="002037CE" w:rsidP="002037CE">
      <w:pPr>
        <w:pStyle w:val="Odstavecseseznamem"/>
        <w:numPr>
          <w:ilvl w:val="0"/>
          <w:numId w:val="1"/>
        </w:numPr>
        <w:spacing w:before="60" w:after="60" w:line="240" w:lineRule="auto"/>
        <w:ind w:left="357" w:hanging="357"/>
        <w:contextualSpacing w:val="0"/>
        <w:rPr>
          <w:rFonts w:ascii="Helvetica" w:eastAsia="Times New Roman" w:hAnsi="Helvetica" w:cs="Arial"/>
          <w:b/>
          <w:bCs/>
          <w:caps/>
          <w:sz w:val="20"/>
          <w:szCs w:val="20"/>
          <w:lang w:eastAsia="cs-CZ"/>
        </w:rPr>
      </w:pPr>
      <w:bookmarkStart w:id="60" w:name="_Toc244072549"/>
      <w:bookmarkStart w:id="61" w:name="_Toc264298985"/>
      <w:bookmarkStart w:id="62" w:name="_Toc264622673"/>
      <w:r w:rsidRPr="00FB432F">
        <w:rPr>
          <w:rFonts w:ascii="Helvetica" w:eastAsia="Times New Roman" w:hAnsi="Helvetica" w:cs="Arial"/>
          <w:b/>
          <w:bCs/>
          <w:caps/>
          <w:sz w:val="20"/>
          <w:szCs w:val="20"/>
          <w:lang w:eastAsia="cs-CZ"/>
        </w:rPr>
        <w:t>Základní specifikace zpráv</w:t>
      </w:r>
      <w:r w:rsidR="00217908">
        <w:rPr>
          <w:rFonts w:ascii="Helvetica" w:eastAsia="Times New Roman" w:hAnsi="Helvetica" w:cs="Arial"/>
          <w:b/>
          <w:bCs/>
          <w:caps/>
          <w:sz w:val="20"/>
          <w:szCs w:val="20"/>
          <w:lang w:eastAsia="cs-CZ"/>
        </w:rPr>
        <w:t>y</w:t>
      </w:r>
      <w:r w:rsidRPr="00FB432F">
        <w:rPr>
          <w:rFonts w:ascii="Helvetica" w:eastAsia="Times New Roman" w:hAnsi="Helvetica" w:cs="Arial"/>
          <w:b/>
          <w:bCs/>
          <w:caps/>
          <w:sz w:val="20"/>
          <w:szCs w:val="20"/>
          <w:lang w:eastAsia="cs-CZ"/>
        </w:rPr>
        <w:t xml:space="preserve"> o provozování</w:t>
      </w:r>
      <w:bookmarkEnd w:id="60"/>
      <w:bookmarkEnd w:id="61"/>
      <w:bookmarkEnd w:id="62"/>
    </w:p>
    <w:p w14:paraId="07A9816D" w14:textId="77777777" w:rsidR="002037CE" w:rsidRPr="00FB432F" w:rsidRDefault="002037CE" w:rsidP="00BF64FD">
      <w:pPr>
        <w:pStyle w:val="Odstavecseseznamem"/>
        <w:numPr>
          <w:ilvl w:val="1"/>
          <w:numId w:val="1"/>
        </w:numPr>
        <w:spacing w:before="120" w:after="0" w:line="240" w:lineRule="auto"/>
        <w:ind w:left="709" w:hanging="567"/>
        <w:contextualSpacing w:val="0"/>
        <w:jc w:val="both"/>
        <w:outlineLvl w:val="0"/>
        <w:rPr>
          <w:rFonts w:ascii="Arial" w:eastAsia="Times New Roman" w:hAnsi="Arial" w:cs="Arial"/>
          <w:sz w:val="20"/>
          <w:szCs w:val="20"/>
          <w:lang w:eastAsia="cs-CZ"/>
        </w:rPr>
      </w:pPr>
      <w:r w:rsidRPr="00FB432F">
        <w:rPr>
          <w:rFonts w:ascii="Arial" w:eastAsia="Times New Roman" w:hAnsi="Arial" w:cs="Arial"/>
          <w:sz w:val="20"/>
          <w:szCs w:val="20"/>
          <w:lang w:eastAsia="cs-CZ"/>
        </w:rPr>
        <w:t xml:space="preserve">Provozovatel vyhotovuje veškeré zprávy a dokumenty především ve formě přehledných tabulek, popř. s doprovodným komentářem. V odůvodněných případech uvádí časové trendy, a to nejméně ve srovnání hodnot aktuálního období a tří posledních minulých období. Uvádí zejména odchylky, včetně komentáře, od obvyklých hodnot (dlouhodobé průměry, minulé období, normativní či legislativní </w:t>
      </w:r>
      <w:proofErr w:type="gramStart"/>
      <w:r w:rsidRPr="00FB432F">
        <w:rPr>
          <w:rFonts w:ascii="Arial" w:eastAsia="Times New Roman" w:hAnsi="Arial" w:cs="Arial"/>
          <w:sz w:val="20"/>
          <w:szCs w:val="20"/>
          <w:lang w:eastAsia="cs-CZ"/>
        </w:rPr>
        <w:t>hodnoty,</w:t>
      </w:r>
      <w:proofErr w:type="gramEnd"/>
      <w:r w:rsidRPr="00FB432F">
        <w:rPr>
          <w:rFonts w:ascii="Arial" w:eastAsia="Times New Roman" w:hAnsi="Arial" w:cs="Arial"/>
          <w:sz w:val="20"/>
          <w:szCs w:val="20"/>
          <w:lang w:eastAsia="cs-CZ"/>
        </w:rPr>
        <w:t xml:space="preserve"> apod.). V odůvodněných případech využívá standardní elementární prvky matematické statistiky.</w:t>
      </w:r>
    </w:p>
    <w:p w14:paraId="0CD6F1B1" w14:textId="2BBC7E36" w:rsidR="002037CE" w:rsidRPr="00FB432F" w:rsidRDefault="002037CE" w:rsidP="00BF64FD">
      <w:pPr>
        <w:pStyle w:val="Odstavecseseznamem"/>
        <w:numPr>
          <w:ilvl w:val="1"/>
          <w:numId w:val="1"/>
        </w:numPr>
        <w:spacing w:before="120" w:after="0" w:line="240" w:lineRule="auto"/>
        <w:ind w:left="709" w:hanging="567"/>
        <w:contextualSpacing w:val="0"/>
        <w:jc w:val="both"/>
        <w:outlineLvl w:val="0"/>
        <w:rPr>
          <w:rFonts w:ascii="Arial" w:eastAsia="Times New Roman" w:hAnsi="Arial" w:cs="Arial"/>
          <w:sz w:val="20"/>
          <w:szCs w:val="20"/>
          <w:lang w:eastAsia="cs-CZ"/>
        </w:rPr>
      </w:pPr>
      <w:r w:rsidRPr="00FB432F">
        <w:rPr>
          <w:rFonts w:ascii="Arial" w:eastAsia="Times New Roman" w:hAnsi="Arial" w:cs="Arial"/>
          <w:sz w:val="20"/>
          <w:szCs w:val="20"/>
          <w:lang w:eastAsia="cs-CZ"/>
        </w:rPr>
        <w:t>Roční zpráva o provozování představuje souhrnnou prezentaci výsledků, trendů a rozborů příčin odchylek, popř. návrhů na změnu postupů Provozovatele v následujícím roce. Roční zpráva musí obsahovat popis vztahu hodnot k roční účetní závěrce, popř. komentář k míře nepřesnosti u hodnot, které nelze k datu vyhotovení roční zprávy o provozování zcela verifikovat dle roční účetní závěrky. Podobně je komentován vztah hodnot v roční zprávě o provozování k podkladům („výkazům“) předávaným ze strany provozovatele orgánům veřejné správy.</w:t>
      </w:r>
    </w:p>
    <w:p w14:paraId="2D02C488" w14:textId="77777777" w:rsidR="002037CE" w:rsidRPr="00FB432F" w:rsidRDefault="002037CE" w:rsidP="00BF64FD">
      <w:pPr>
        <w:pStyle w:val="Odstavecseseznamem"/>
        <w:numPr>
          <w:ilvl w:val="1"/>
          <w:numId w:val="1"/>
        </w:numPr>
        <w:spacing w:before="120" w:after="0" w:line="240" w:lineRule="auto"/>
        <w:ind w:left="709" w:hanging="567"/>
        <w:contextualSpacing w:val="0"/>
        <w:jc w:val="both"/>
        <w:outlineLvl w:val="0"/>
        <w:rPr>
          <w:rFonts w:ascii="Arial" w:eastAsia="Times New Roman" w:hAnsi="Arial" w:cs="Arial"/>
          <w:sz w:val="20"/>
          <w:szCs w:val="20"/>
          <w:lang w:eastAsia="cs-CZ"/>
        </w:rPr>
      </w:pPr>
      <w:r w:rsidRPr="00FB432F">
        <w:rPr>
          <w:rFonts w:ascii="Arial" w:eastAsia="Times New Roman" w:hAnsi="Arial" w:cs="Arial"/>
          <w:sz w:val="20"/>
          <w:szCs w:val="20"/>
          <w:lang w:eastAsia="cs-CZ"/>
        </w:rPr>
        <w:t>Veškeré zprávy, až na výjimky odsouhlasené Vlastníkem, budou předány v elektronické podobě tak, aby bylo možné je převést do*.csv souboru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FB432F">
        <w:rPr>
          <w:rFonts w:ascii="Arial" w:eastAsia="Times New Roman" w:hAnsi="Arial" w:cs="Arial"/>
          <w:sz w:val="20"/>
          <w:szCs w:val="20"/>
          <w:lang w:eastAsia="cs-CZ"/>
        </w:rPr>
        <w:t>(ů). Předpokládá se využití obvyklých formátů kancelářského softwaru typu MS Word, Excel.</w:t>
      </w:r>
    </w:p>
    <w:p w14:paraId="5E3A55D8" w14:textId="77777777" w:rsidR="002037CE" w:rsidRDefault="002037CE"/>
    <w:sectPr w:rsidR="002037CE" w:rsidSect="00BB7168">
      <w:headerReference w:type="default" r:id="rId8"/>
      <w:footerReference w:type="default" r:id="rId9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1B70D4" w14:textId="77777777" w:rsidR="00345D12" w:rsidRDefault="00345D12" w:rsidP="00454B4C">
      <w:pPr>
        <w:spacing w:after="0" w:line="240" w:lineRule="auto"/>
      </w:pPr>
      <w:r>
        <w:separator/>
      </w:r>
    </w:p>
  </w:endnote>
  <w:endnote w:type="continuationSeparator" w:id="0">
    <w:p w14:paraId="7B0F7060" w14:textId="77777777" w:rsidR="00345D12" w:rsidRDefault="00345D12" w:rsidP="00454B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22360"/>
      <w:docPartObj>
        <w:docPartGallery w:val="Page Numbers (Bottom of Page)"/>
        <w:docPartUnique/>
      </w:docPartObj>
    </w:sdtPr>
    <w:sdtEndPr/>
    <w:sdtContent>
      <w:p w14:paraId="21ED64D2" w14:textId="77777777" w:rsidR="00345D12" w:rsidRDefault="00CE2773">
        <w:pPr>
          <w:pStyle w:val="Zpat"/>
          <w:jc w:val="right"/>
        </w:pPr>
        <w:r>
          <w:fldChar w:fldCharType="begin"/>
        </w:r>
        <w:r w:rsidR="005632A0">
          <w:instrText xml:space="preserve"> PAGE   \* MERGEFORMAT </w:instrText>
        </w:r>
        <w:r>
          <w:fldChar w:fldCharType="separate"/>
        </w:r>
        <w:r w:rsidR="008A62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B41A169" w14:textId="77777777" w:rsidR="00345D12" w:rsidRDefault="00345D1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FC2166" w14:textId="77777777" w:rsidR="00345D12" w:rsidRDefault="00345D12" w:rsidP="00454B4C">
      <w:pPr>
        <w:spacing w:after="0" w:line="240" w:lineRule="auto"/>
      </w:pPr>
      <w:r>
        <w:separator/>
      </w:r>
    </w:p>
  </w:footnote>
  <w:footnote w:type="continuationSeparator" w:id="0">
    <w:p w14:paraId="1B196B3F" w14:textId="77777777" w:rsidR="00345D12" w:rsidRDefault="00345D12" w:rsidP="00454B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16BAEE" w14:textId="77777777" w:rsidR="00022E78" w:rsidRPr="00403F39" w:rsidRDefault="00022E78" w:rsidP="00022E78">
    <w:pPr>
      <w:pStyle w:val="Zhlav"/>
      <w:rPr>
        <w:rFonts w:ascii="Arial" w:hAnsi="Arial" w:cs="Arial"/>
        <w:b/>
        <w:color w:val="808080"/>
        <w:sz w:val="20"/>
        <w:szCs w:val="20"/>
      </w:rPr>
    </w:pPr>
    <w:r w:rsidRPr="00403F39">
      <w:rPr>
        <w:rFonts w:ascii="Arial" w:hAnsi="Arial" w:cs="Arial"/>
        <w:b/>
        <w:color w:val="808080"/>
        <w:sz w:val="20"/>
        <w:szCs w:val="20"/>
      </w:rPr>
      <w:t>Provozování vodovodu pro veřejnou potřebu ve vlastnictví a správě DSO Vodovod Landštejn</w:t>
    </w:r>
  </w:p>
  <w:p w14:paraId="6B0DF927" w14:textId="77777777" w:rsidR="00022E78" w:rsidRPr="003D6AD5" w:rsidRDefault="00022E78" w:rsidP="00022E78">
    <w:pPr>
      <w:pStyle w:val="Zhlav"/>
      <w:rPr>
        <w:rFonts w:ascii="Arial" w:hAnsi="Arial" w:cs="Arial"/>
        <w:color w:val="808080" w:themeColor="background1" w:themeShade="8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A4AA9"/>
    <w:multiLevelType w:val="hybridMultilevel"/>
    <w:tmpl w:val="118C97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67543"/>
    <w:multiLevelType w:val="hybridMultilevel"/>
    <w:tmpl w:val="9AF090D2"/>
    <w:lvl w:ilvl="0" w:tplc="531CE09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570E50"/>
    <w:multiLevelType w:val="hybridMultilevel"/>
    <w:tmpl w:val="81506C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DD1BCA"/>
    <w:multiLevelType w:val="hybridMultilevel"/>
    <w:tmpl w:val="7700A8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C3261B"/>
    <w:multiLevelType w:val="hybridMultilevel"/>
    <w:tmpl w:val="2232334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6C4EC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1DD7263"/>
    <w:multiLevelType w:val="hybridMultilevel"/>
    <w:tmpl w:val="20663436"/>
    <w:lvl w:ilvl="0" w:tplc="917CA7C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2A3AD4"/>
    <w:multiLevelType w:val="hybridMultilevel"/>
    <w:tmpl w:val="2232334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141F26"/>
    <w:multiLevelType w:val="hybridMultilevel"/>
    <w:tmpl w:val="32AC6D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7D7B88"/>
    <w:multiLevelType w:val="hybridMultilevel"/>
    <w:tmpl w:val="2232334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D5655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930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9243BCC"/>
    <w:multiLevelType w:val="hybridMultilevel"/>
    <w:tmpl w:val="5BC4EB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15624A"/>
    <w:multiLevelType w:val="hybridMultilevel"/>
    <w:tmpl w:val="E552220A"/>
    <w:lvl w:ilvl="0" w:tplc="7F2C63E2">
      <w:start w:val="1"/>
      <w:numFmt w:val="ordinal"/>
      <w:lvlText w:val="%1."/>
      <w:lvlJc w:val="left"/>
      <w:pPr>
        <w:ind w:left="720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49296A"/>
    <w:multiLevelType w:val="hybridMultilevel"/>
    <w:tmpl w:val="ED2650F8"/>
    <w:lvl w:ilvl="0" w:tplc="75DCEC2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20380F"/>
    <w:multiLevelType w:val="hybridMultilevel"/>
    <w:tmpl w:val="5BC4EB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4A412C"/>
    <w:multiLevelType w:val="hybridMultilevel"/>
    <w:tmpl w:val="D9E0E9C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C05596"/>
    <w:multiLevelType w:val="hybridMultilevel"/>
    <w:tmpl w:val="2F901D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B155A0"/>
    <w:multiLevelType w:val="hybridMultilevel"/>
    <w:tmpl w:val="2F901D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236082"/>
    <w:multiLevelType w:val="hybridMultilevel"/>
    <w:tmpl w:val="569ADA4A"/>
    <w:lvl w:ilvl="0" w:tplc="80FA5BC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767323"/>
    <w:multiLevelType w:val="hybridMultilevel"/>
    <w:tmpl w:val="CFF8EEB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510A8368">
      <w:start w:val="1"/>
      <w:numFmt w:val="ordinal"/>
      <w:lvlText w:val="%2"/>
      <w:lvlJc w:val="left"/>
      <w:pPr>
        <w:ind w:left="1495" w:hanging="360"/>
      </w:pPr>
      <w:rPr>
        <w:rFonts w:hint="default"/>
        <w:b w:val="0"/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055AEA"/>
    <w:multiLevelType w:val="hybridMultilevel"/>
    <w:tmpl w:val="323443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472883"/>
    <w:multiLevelType w:val="hybridMultilevel"/>
    <w:tmpl w:val="B18E179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BC352F"/>
    <w:multiLevelType w:val="hybridMultilevel"/>
    <w:tmpl w:val="06B4A0B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79426058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6E19EF"/>
    <w:multiLevelType w:val="hybridMultilevel"/>
    <w:tmpl w:val="27B4965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3F5A18"/>
    <w:multiLevelType w:val="hybridMultilevel"/>
    <w:tmpl w:val="0C3253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F61D66"/>
    <w:multiLevelType w:val="hybridMultilevel"/>
    <w:tmpl w:val="2232334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B723F90"/>
    <w:multiLevelType w:val="hybridMultilevel"/>
    <w:tmpl w:val="8DA6B8D0"/>
    <w:lvl w:ilvl="0" w:tplc="7F2C63E2">
      <w:start w:val="1"/>
      <w:numFmt w:val="ordin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842C2E"/>
    <w:multiLevelType w:val="hybridMultilevel"/>
    <w:tmpl w:val="545CD950"/>
    <w:lvl w:ilvl="0" w:tplc="8340C0C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3F096A"/>
    <w:multiLevelType w:val="hybridMultilevel"/>
    <w:tmpl w:val="2F901D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36005E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46991A40"/>
    <w:multiLevelType w:val="hybridMultilevel"/>
    <w:tmpl w:val="5BC4EB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8146526"/>
    <w:multiLevelType w:val="hybridMultilevel"/>
    <w:tmpl w:val="5BC4EB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92C6C30"/>
    <w:multiLevelType w:val="hybridMultilevel"/>
    <w:tmpl w:val="71626074"/>
    <w:lvl w:ilvl="0" w:tplc="9A80C7A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B5B2492"/>
    <w:multiLevelType w:val="hybridMultilevel"/>
    <w:tmpl w:val="4EEC31E0"/>
    <w:lvl w:ilvl="0" w:tplc="32CC27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0"/>
        <w:szCs w:val="24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D904F0F"/>
    <w:multiLevelType w:val="hybridMultilevel"/>
    <w:tmpl w:val="4ACCE02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AA427B"/>
    <w:multiLevelType w:val="hybridMultilevel"/>
    <w:tmpl w:val="5BC4EB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ACD34C0"/>
    <w:multiLevelType w:val="hybridMultilevel"/>
    <w:tmpl w:val="C2EA24B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CEF09DB"/>
    <w:multiLevelType w:val="hybridMultilevel"/>
    <w:tmpl w:val="70DAB38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F4E7658"/>
    <w:multiLevelType w:val="hybridMultilevel"/>
    <w:tmpl w:val="C2EA24B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517520"/>
    <w:multiLevelType w:val="multilevel"/>
    <w:tmpl w:val="CD442D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2.%2"/>
      <w:lvlJc w:val="left"/>
      <w:pPr>
        <w:ind w:left="792" w:hanging="432"/>
      </w:pPr>
      <w:rPr>
        <w:rFonts w:ascii="Arial" w:hAnsi="Arial" w:hint="defaul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5F772B92"/>
    <w:multiLevelType w:val="hybridMultilevel"/>
    <w:tmpl w:val="5BC4EB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3C37CC3"/>
    <w:multiLevelType w:val="hybridMultilevel"/>
    <w:tmpl w:val="4CE08C4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972ABBF8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CA95C47"/>
    <w:multiLevelType w:val="hybridMultilevel"/>
    <w:tmpl w:val="2232334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0680776"/>
    <w:multiLevelType w:val="hybridMultilevel"/>
    <w:tmpl w:val="B18E179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4436E56"/>
    <w:multiLevelType w:val="hybridMultilevel"/>
    <w:tmpl w:val="2232334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5F168D8"/>
    <w:multiLevelType w:val="hybridMultilevel"/>
    <w:tmpl w:val="2232334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7F04B4"/>
    <w:multiLevelType w:val="hybridMultilevel"/>
    <w:tmpl w:val="53B00A0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EF2875"/>
    <w:multiLevelType w:val="hybridMultilevel"/>
    <w:tmpl w:val="90E2D61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2854536">
    <w:abstractNumId w:val="10"/>
  </w:num>
  <w:num w:numId="2" w16cid:durableId="1990162822">
    <w:abstractNumId w:val="29"/>
  </w:num>
  <w:num w:numId="3" w16cid:durableId="1515148770">
    <w:abstractNumId w:val="5"/>
  </w:num>
  <w:num w:numId="4" w16cid:durableId="823475970">
    <w:abstractNumId w:val="21"/>
  </w:num>
  <w:num w:numId="5" w16cid:durableId="353458396">
    <w:abstractNumId w:val="43"/>
  </w:num>
  <w:num w:numId="6" w16cid:durableId="2035449603">
    <w:abstractNumId w:val="38"/>
  </w:num>
  <w:num w:numId="7" w16cid:durableId="1280181471">
    <w:abstractNumId w:val="36"/>
  </w:num>
  <w:num w:numId="8" w16cid:durableId="355539721">
    <w:abstractNumId w:val="8"/>
  </w:num>
  <w:num w:numId="9" w16cid:durableId="466123863">
    <w:abstractNumId w:val="46"/>
  </w:num>
  <w:num w:numId="10" w16cid:durableId="2035156431">
    <w:abstractNumId w:val="34"/>
  </w:num>
  <w:num w:numId="11" w16cid:durableId="615868918">
    <w:abstractNumId w:val="17"/>
  </w:num>
  <w:num w:numId="12" w16cid:durableId="1732921703">
    <w:abstractNumId w:val="28"/>
  </w:num>
  <w:num w:numId="13" w16cid:durableId="1247155776">
    <w:abstractNumId w:val="16"/>
  </w:num>
  <w:num w:numId="14" w16cid:durableId="645475132">
    <w:abstractNumId w:val="30"/>
  </w:num>
  <w:num w:numId="15" w16cid:durableId="1026178826">
    <w:abstractNumId w:val="7"/>
  </w:num>
  <w:num w:numId="16" w16cid:durableId="1309897395">
    <w:abstractNumId w:val="42"/>
  </w:num>
  <w:num w:numId="17" w16cid:durableId="782455426">
    <w:abstractNumId w:val="25"/>
  </w:num>
  <w:num w:numId="18" w16cid:durableId="1457336057">
    <w:abstractNumId w:val="4"/>
  </w:num>
  <w:num w:numId="19" w16cid:durableId="1795707230">
    <w:abstractNumId w:val="31"/>
  </w:num>
  <w:num w:numId="20" w16cid:durableId="1263882569">
    <w:abstractNumId w:val="9"/>
  </w:num>
  <w:num w:numId="21" w16cid:durableId="2001156597">
    <w:abstractNumId w:val="44"/>
  </w:num>
  <w:num w:numId="22" w16cid:durableId="858933030">
    <w:abstractNumId w:val="11"/>
  </w:num>
  <w:num w:numId="23" w16cid:durableId="379135511">
    <w:abstractNumId w:val="45"/>
  </w:num>
  <w:num w:numId="24" w16cid:durableId="1879199250">
    <w:abstractNumId w:val="2"/>
  </w:num>
  <w:num w:numId="25" w16cid:durableId="748423538">
    <w:abstractNumId w:val="0"/>
  </w:num>
  <w:num w:numId="26" w16cid:durableId="1619138375">
    <w:abstractNumId w:val="14"/>
  </w:num>
  <w:num w:numId="27" w16cid:durableId="1513836396">
    <w:abstractNumId w:val="24"/>
  </w:num>
  <w:num w:numId="28" w16cid:durableId="1842742660">
    <w:abstractNumId w:val="37"/>
  </w:num>
  <w:num w:numId="29" w16cid:durableId="773355468">
    <w:abstractNumId w:val="40"/>
  </w:num>
  <w:num w:numId="30" w16cid:durableId="3024421">
    <w:abstractNumId w:val="20"/>
  </w:num>
  <w:num w:numId="31" w16cid:durableId="28531083">
    <w:abstractNumId w:val="35"/>
  </w:num>
  <w:num w:numId="32" w16cid:durableId="18161714">
    <w:abstractNumId w:val="15"/>
  </w:num>
  <w:num w:numId="33" w16cid:durableId="1496218092">
    <w:abstractNumId w:val="3"/>
  </w:num>
  <w:num w:numId="34" w16cid:durableId="1349988406">
    <w:abstractNumId w:val="47"/>
  </w:num>
  <w:num w:numId="35" w16cid:durableId="1814518318">
    <w:abstractNumId w:val="23"/>
  </w:num>
  <w:num w:numId="36" w16cid:durableId="323975565">
    <w:abstractNumId w:val="39"/>
  </w:num>
  <w:num w:numId="37" w16cid:durableId="1959288361">
    <w:abstractNumId w:val="18"/>
  </w:num>
  <w:num w:numId="38" w16cid:durableId="1477648076">
    <w:abstractNumId w:val="13"/>
  </w:num>
  <w:num w:numId="39" w16cid:durableId="494033765">
    <w:abstractNumId w:val="27"/>
  </w:num>
  <w:num w:numId="40" w16cid:durableId="991644640">
    <w:abstractNumId w:val="1"/>
  </w:num>
  <w:num w:numId="41" w16cid:durableId="1793942914">
    <w:abstractNumId w:val="32"/>
  </w:num>
  <w:num w:numId="42" w16cid:durableId="191847212">
    <w:abstractNumId w:val="22"/>
  </w:num>
  <w:num w:numId="43" w16cid:durableId="163670535">
    <w:abstractNumId w:val="22"/>
    <w:lvlOverride w:ilvl="0">
      <w:lvl w:ilvl="0" w:tplc="04050017">
        <w:start w:val="1"/>
        <w:numFmt w:val="decimal"/>
        <w:lvlText w:val="%1."/>
        <w:lvlJc w:val="left"/>
        <w:pPr>
          <w:ind w:left="1440" w:hanging="360"/>
        </w:pPr>
        <w:rPr>
          <w:rFonts w:hint="default"/>
          <w:b w:val="0"/>
          <w:color w:val="auto"/>
        </w:rPr>
      </w:lvl>
    </w:lvlOverride>
    <w:lvlOverride w:ilvl="1">
      <w:lvl w:ilvl="1" w:tplc="79426058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44" w16cid:durableId="1598631563">
    <w:abstractNumId w:val="19"/>
  </w:num>
  <w:num w:numId="45" w16cid:durableId="199052007">
    <w:abstractNumId w:val="41"/>
  </w:num>
  <w:num w:numId="46" w16cid:durableId="747189784">
    <w:abstractNumId w:val="26"/>
  </w:num>
  <w:num w:numId="47" w16cid:durableId="173151107">
    <w:abstractNumId w:val="12"/>
  </w:num>
  <w:num w:numId="48" w16cid:durableId="951591686">
    <w:abstractNumId w:val="6"/>
  </w:num>
  <w:num w:numId="49" w16cid:durableId="1034889973">
    <w:abstractNumId w:val="3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Frýbová Eva">
    <w15:presenceInfo w15:providerId="AD" w15:userId="S::frybova@vrv.cz::d3766cc0-8865-45fe-a4c3-3ccd551c591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markup="0"/>
  <w:trackRevisions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174"/>
    <w:rsid w:val="0001544C"/>
    <w:rsid w:val="0001554B"/>
    <w:rsid w:val="00020F98"/>
    <w:rsid w:val="00022E78"/>
    <w:rsid w:val="00062C9D"/>
    <w:rsid w:val="00064861"/>
    <w:rsid w:val="00077013"/>
    <w:rsid w:val="00083D55"/>
    <w:rsid w:val="000A1F6F"/>
    <w:rsid w:val="000B2563"/>
    <w:rsid w:val="000C0924"/>
    <w:rsid w:val="000C322E"/>
    <w:rsid w:val="000D218F"/>
    <w:rsid w:val="000E274C"/>
    <w:rsid w:val="000E6F1F"/>
    <w:rsid w:val="00114CF1"/>
    <w:rsid w:val="001212B2"/>
    <w:rsid w:val="00126117"/>
    <w:rsid w:val="00134D2E"/>
    <w:rsid w:val="001774BB"/>
    <w:rsid w:val="001F58D1"/>
    <w:rsid w:val="002037CE"/>
    <w:rsid w:val="00206B06"/>
    <w:rsid w:val="00217908"/>
    <w:rsid w:val="00236059"/>
    <w:rsid w:val="00256B8A"/>
    <w:rsid w:val="002E1556"/>
    <w:rsid w:val="003015A8"/>
    <w:rsid w:val="00306294"/>
    <w:rsid w:val="003105C4"/>
    <w:rsid w:val="0031639A"/>
    <w:rsid w:val="00345D12"/>
    <w:rsid w:val="003526A8"/>
    <w:rsid w:val="003749C6"/>
    <w:rsid w:val="00377090"/>
    <w:rsid w:val="003A3E1F"/>
    <w:rsid w:val="003C6659"/>
    <w:rsid w:val="00443EE5"/>
    <w:rsid w:val="00454B4C"/>
    <w:rsid w:val="00484A24"/>
    <w:rsid w:val="00492609"/>
    <w:rsid w:val="004943E2"/>
    <w:rsid w:val="004A6763"/>
    <w:rsid w:val="004E548A"/>
    <w:rsid w:val="00510A59"/>
    <w:rsid w:val="00515AB9"/>
    <w:rsid w:val="00516B54"/>
    <w:rsid w:val="00532A96"/>
    <w:rsid w:val="0055182C"/>
    <w:rsid w:val="005562D4"/>
    <w:rsid w:val="005632A0"/>
    <w:rsid w:val="005644A9"/>
    <w:rsid w:val="0056740D"/>
    <w:rsid w:val="005779BD"/>
    <w:rsid w:val="00592E7B"/>
    <w:rsid w:val="00597A8F"/>
    <w:rsid w:val="006004C6"/>
    <w:rsid w:val="0065307B"/>
    <w:rsid w:val="00660239"/>
    <w:rsid w:val="00664279"/>
    <w:rsid w:val="006E2174"/>
    <w:rsid w:val="006F4393"/>
    <w:rsid w:val="007135CB"/>
    <w:rsid w:val="00727D50"/>
    <w:rsid w:val="0074475E"/>
    <w:rsid w:val="00774F19"/>
    <w:rsid w:val="007A0117"/>
    <w:rsid w:val="007E036B"/>
    <w:rsid w:val="00870497"/>
    <w:rsid w:val="008829DD"/>
    <w:rsid w:val="00883378"/>
    <w:rsid w:val="008A6286"/>
    <w:rsid w:val="008B1FCB"/>
    <w:rsid w:val="00922D98"/>
    <w:rsid w:val="00926925"/>
    <w:rsid w:val="00944C76"/>
    <w:rsid w:val="00961D62"/>
    <w:rsid w:val="009647CC"/>
    <w:rsid w:val="009A09D4"/>
    <w:rsid w:val="009D798C"/>
    <w:rsid w:val="009F0395"/>
    <w:rsid w:val="009F42B9"/>
    <w:rsid w:val="00A511DB"/>
    <w:rsid w:val="00A57CE5"/>
    <w:rsid w:val="00A72763"/>
    <w:rsid w:val="00A846D4"/>
    <w:rsid w:val="00AF4BCF"/>
    <w:rsid w:val="00AF7506"/>
    <w:rsid w:val="00B01A4A"/>
    <w:rsid w:val="00B42A26"/>
    <w:rsid w:val="00B43AC8"/>
    <w:rsid w:val="00B45DD0"/>
    <w:rsid w:val="00B5321B"/>
    <w:rsid w:val="00BA0F6F"/>
    <w:rsid w:val="00BB7168"/>
    <w:rsid w:val="00BC2183"/>
    <w:rsid w:val="00BD32F5"/>
    <w:rsid w:val="00BF64FD"/>
    <w:rsid w:val="00C10C9F"/>
    <w:rsid w:val="00C11049"/>
    <w:rsid w:val="00C13A73"/>
    <w:rsid w:val="00C13CF3"/>
    <w:rsid w:val="00C33934"/>
    <w:rsid w:val="00C6011A"/>
    <w:rsid w:val="00C6482D"/>
    <w:rsid w:val="00C90D38"/>
    <w:rsid w:val="00C91344"/>
    <w:rsid w:val="00CA302C"/>
    <w:rsid w:val="00CC2D36"/>
    <w:rsid w:val="00CE1A14"/>
    <w:rsid w:val="00CE2773"/>
    <w:rsid w:val="00D1363A"/>
    <w:rsid w:val="00D62D2A"/>
    <w:rsid w:val="00D74A35"/>
    <w:rsid w:val="00DA323E"/>
    <w:rsid w:val="00DA407D"/>
    <w:rsid w:val="00DB6AFD"/>
    <w:rsid w:val="00DF5F6E"/>
    <w:rsid w:val="00E07DCE"/>
    <w:rsid w:val="00E152D4"/>
    <w:rsid w:val="00E16D6A"/>
    <w:rsid w:val="00E31D6C"/>
    <w:rsid w:val="00E4498E"/>
    <w:rsid w:val="00E6370D"/>
    <w:rsid w:val="00E94404"/>
    <w:rsid w:val="00EB2416"/>
    <w:rsid w:val="00EC63A7"/>
    <w:rsid w:val="00ED755F"/>
    <w:rsid w:val="00EE0E43"/>
    <w:rsid w:val="00F57F43"/>
    <w:rsid w:val="00F95641"/>
    <w:rsid w:val="00FA16C2"/>
    <w:rsid w:val="00FD1940"/>
    <w:rsid w:val="00FF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C89EA"/>
  <w15:docId w15:val="{9CD2E8FE-62DF-402E-B248-C3B57E277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A302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6E217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6E2174"/>
    <w:rPr>
      <w:color w:val="800080"/>
      <w:u w:val="single"/>
    </w:rPr>
  </w:style>
  <w:style w:type="paragraph" w:customStyle="1" w:styleId="xl63">
    <w:name w:val="xl63"/>
    <w:basedOn w:val="Normln"/>
    <w:rsid w:val="006E21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4">
    <w:name w:val="xl64"/>
    <w:basedOn w:val="Normln"/>
    <w:rsid w:val="006E217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6">
    <w:name w:val="xl66"/>
    <w:basedOn w:val="Normln"/>
    <w:rsid w:val="006E2174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67">
    <w:name w:val="xl67"/>
    <w:basedOn w:val="Normln"/>
    <w:rsid w:val="006E2174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8">
    <w:name w:val="xl68"/>
    <w:basedOn w:val="Normln"/>
    <w:rsid w:val="006E2174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69">
    <w:name w:val="xl69"/>
    <w:basedOn w:val="Normln"/>
    <w:rsid w:val="006E2174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hd w:val="clear" w:color="000000" w:fill="969696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70">
    <w:name w:val="xl70"/>
    <w:basedOn w:val="Normln"/>
    <w:rsid w:val="006E2174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hd w:val="clear" w:color="000000" w:fill="969696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71">
    <w:name w:val="xl71"/>
    <w:basedOn w:val="Normln"/>
    <w:rsid w:val="006E2174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hd w:val="clear" w:color="000000" w:fill="969696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72">
    <w:name w:val="xl72"/>
    <w:basedOn w:val="Normln"/>
    <w:rsid w:val="006E2174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3">
    <w:name w:val="xl73"/>
    <w:basedOn w:val="Normln"/>
    <w:rsid w:val="006E2174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4">
    <w:name w:val="xl74"/>
    <w:basedOn w:val="Normln"/>
    <w:rsid w:val="006E2174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5">
    <w:name w:val="xl75"/>
    <w:basedOn w:val="Normln"/>
    <w:rsid w:val="006E2174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hd w:val="clear" w:color="000000" w:fill="969696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76">
    <w:name w:val="xl76"/>
    <w:basedOn w:val="Normln"/>
    <w:rsid w:val="006E2174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7">
    <w:name w:val="xl77"/>
    <w:basedOn w:val="Normln"/>
    <w:rsid w:val="006E2174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hd w:val="clear" w:color="000000" w:fill="FFFF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8">
    <w:name w:val="xl78"/>
    <w:basedOn w:val="Normln"/>
    <w:rsid w:val="006E2174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9">
    <w:name w:val="xl79"/>
    <w:basedOn w:val="Normln"/>
    <w:rsid w:val="006E2174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0">
    <w:name w:val="xl80"/>
    <w:basedOn w:val="Normln"/>
    <w:rsid w:val="006E2174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1">
    <w:name w:val="xl81"/>
    <w:basedOn w:val="Normln"/>
    <w:rsid w:val="006E2174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2">
    <w:name w:val="xl82"/>
    <w:basedOn w:val="Normln"/>
    <w:rsid w:val="006E2174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3">
    <w:name w:val="xl83"/>
    <w:basedOn w:val="Normln"/>
    <w:rsid w:val="006E2174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4">
    <w:name w:val="xl84"/>
    <w:basedOn w:val="Normln"/>
    <w:rsid w:val="006E2174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5">
    <w:name w:val="xl85"/>
    <w:basedOn w:val="Normln"/>
    <w:rsid w:val="006E2174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6">
    <w:name w:val="xl86"/>
    <w:basedOn w:val="Normln"/>
    <w:rsid w:val="006E2174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7">
    <w:name w:val="xl87"/>
    <w:basedOn w:val="Normln"/>
    <w:rsid w:val="006E2174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8">
    <w:name w:val="xl88"/>
    <w:basedOn w:val="Normln"/>
    <w:rsid w:val="006E2174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9">
    <w:name w:val="xl89"/>
    <w:basedOn w:val="Normln"/>
    <w:rsid w:val="006E2174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6E2174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C91344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454B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54B4C"/>
  </w:style>
  <w:style w:type="paragraph" w:styleId="Zpat">
    <w:name w:val="footer"/>
    <w:basedOn w:val="Normln"/>
    <w:link w:val="ZpatChar"/>
    <w:uiPriority w:val="99"/>
    <w:unhideWhenUsed/>
    <w:rsid w:val="00454B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54B4C"/>
  </w:style>
  <w:style w:type="character" w:styleId="Odkaznakoment">
    <w:name w:val="annotation reference"/>
    <w:basedOn w:val="Standardnpsmoodstavce"/>
    <w:uiPriority w:val="99"/>
    <w:semiHidden/>
    <w:unhideWhenUsed/>
    <w:rsid w:val="00C13CF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13CF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13CF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13CF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13CF3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13C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3CF3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6004C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083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5F2F79-3BB2-4253-AC67-5C76E56FC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5</Pages>
  <Words>1780</Words>
  <Characters>10507</Characters>
  <Application>Microsoft Office Word</Application>
  <DocSecurity>0</DocSecurity>
  <Lines>87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VRV a.s.</Company>
  <LinksUpToDate>false</LinksUpToDate>
  <CharactersWithSpaces>12263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Frýbová Eva</cp:lastModifiedBy>
  <cp:revision>9</cp:revision>
  <dcterms:created xsi:type="dcterms:W3CDTF">2025-02-25T14:49:00Z</dcterms:created>
  <dcterms:modified xsi:type="dcterms:W3CDTF">2025-05-14T13:10:00Z</dcterms:modified>
</cp:coreProperties>
</file>